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718E4D65" w14:textId="77777777" w:rsidTr="00F320AA">
        <w:trPr>
          <w:cantSplit/>
        </w:trPr>
        <w:tc>
          <w:tcPr>
            <w:tcW w:w="1418" w:type="dxa"/>
            <w:vAlign w:val="center"/>
          </w:tcPr>
          <w:p w14:paraId="187FD0F6" w14:textId="77777777" w:rsidR="00F320AA" w:rsidRPr="00DF23FC" w:rsidRDefault="00F320AA" w:rsidP="00F320AA">
            <w:pPr>
              <w:spacing w:before="0"/>
              <w:rPr>
                <w:rFonts w:ascii="Verdana" w:hAnsi="Verdana"/>
                <w:position w:val="6"/>
              </w:rPr>
            </w:pPr>
            <w:r>
              <w:rPr>
                <w:noProof/>
                <w:lang w:val="en-US"/>
              </w:rPr>
              <w:drawing>
                <wp:inline distT="0" distB="0" distL="0" distR="0" wp14:anchorId="501E6A1C" wp14:editId="39D9A47D">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7A801AC5"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1F8FFA9E" w14:textId="77777777" w:rsidR="00F320AA" w:rsidRDefault="00EB0812" w:rsidP="00F320AA">
            <w:pPr>
              <w:spacing w:before="0" w:line="240" w:lineRule="atLeast"/>
            </w:pPr>
            <w:r>
              <w:rPr>
                <w:noProof/>
              </w:rPr>
              <w:drawing>
                <wp:inline distT="0" distB="0" distL="0" distR="0" wp14:anchorId="6D8833F6" wp14:editId="1D3E5B6E">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23DA21D5" w14:textId="77777777">
        <w:trPr>
          <w:cantSplit/>
        </w:trPr>
        <w:tc>
          <w:tcPr>
            <w:tcW w:w="6911" w:type="dxa"/>
            <w:gridSpan w:val="2"/>
            <w:tcBorders>
              <w:bottom w:val="single" w:sz="12" w:space="0" w:color="auto"/>
            </w:tcBorders>
          </w:tcPr>
          <w:p w14:paraId="7B3C1F43"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4C884C0B" w14:textId="77777777" w:rsidR="00A066F1" w:rsidRPr="00617BE4" w:rsidRDefault="00A066F1" w:rsidP="00A066F1">
            <w:pPr>
              <w:spacing w:before="0" w:line="240" w:lineRule="atLeast"/>
              <w:rPr>
                <w:rFonts w:ascii="Verdana" w:hAnsi="Verdana"/>
                <w:szCs w:val="24"/>
              </w:rPr>
            </w:pPr>
          </w:p>
        </w:tc>
      </w:tr>
      <w:tr w:rsidR="00A066F1" w:rsidRPr="00C324A8" w14:paraId="706A0700" w14:textId="77777777">
        <w:trPr>
          <w:cantSplit/>
        </w:trPr>
        <w:tc>
          <w:tcPr>
            <w:tcW w:w="6911" w:type="dxa"/>
            <w:gridSpan w:val="2"/>
            <w:tcBorders>
              <w:top w:val="single" w:sz="12" w:space="0" w:color="auto"/>
            </w:tcBorders>
          </w:tcPr>
          <w:p w14:paraId="0250A812"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6B4C7D26" w14:textId="2B4A3C40" w:rsidR="00A066F1" w:rsidRPr="00C324A8" w:rsidRDefault="009B77F7" w:rsidP="00A066F1">
            <w:pPr>
              <w:spacing w:before="0" w:line="240" w:lineRule="atLeast"/>
              <w:rPr>
                <w:rFonts w:ascii="Verdana" w:hAnsi="Verdana"/>
                <w:sz w:val="20"/>
              </w:rPr>
            </w:pPr>
            <w:r>
              <w:rPr>
                <w:rFonts w:ascii="Verdana" w:hAnsi="Verdana"/>
                <w:b/>
                <w:bCs/>
                <w:sz w:val="20"/>
              </w:rPr>
              <w:t xml:space="preserve">Doc. </w:t>
            </w:r>
            <w:proofErr w:type="gramStart"/>
            <w:r w:rsidRPr="00950133">
              <w:rPr>
                <w:rFonts w:ascii="Verdana" w:hAnsi="Verdana"/>
                <w:b/>
                <w:bCs/>
                <w:sz w:val="20"/>
              </w:rPr>
              <w:t>CPG(</w:t>
            </w:r>
            <w:proofErr w:type="gramEnd"/>
            <w:r w:rsidRPr="00950133">
              <w:rPr>
                <w:rFonts w:ascii="Verdana" w:hAnsi="Verdana"/>
                <w:b/>
                <w:bCs/>
                <w:sz w:val="20"/>
              </w:rPr>
              <w:t>23)060 ANNEX</w:t>
            </w:r>
            <w:r>
              <w:rPr>
                <w:rFonts w:ascii="Verdana" w:hAnsi="Verdana"/>
                <w:b/>
                <w:bCs/>
                <w:sz w:val="20"/>
              </w:rPr>
              <w:t xml:space="preserve"> V-21</w:t>
            </w:r>
          </w:p>
        </w:tc>
      </w:tr>
      <w:tr w:rsidR="00A066F1" w:rsidRPr="00CF0751" w14:paraId="0421F2B3" w14:textId="77777777">
        <w:trPr>
          <w:cantSplit/>
          <w:trHeight w:val="23"/>
        </w:trPr>
        <w:tc>
          <w:tcPr>
            <w:tcW w:w="6911" w:type="dxa"/>
            <w:gridSpan w:val="2"/>
            <w:shd w:val="clear" w:color="auto" w:fill="auto"/>
          </w:tcPr>
          <w:p w14:paraId="2E9B8702" w14:textId="77777777" w:rsidR="00A066F1" w:rsidRPr="00841216"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841216">
              <w:rPr>
                <w:rFonts w:ascii="Verdana" w:hAnsi="Verdana"/>
                <w:sz w:val="20"/>
                <w:szCs w:val="20"/>
              </w:rPr>
              <w:t>PLENARY MEETING</w:t>
            </w:r>
          </w:p>
        </w:tc>
        <w:tc>
          <w:tcPr>
            <w:tcW w:w="3120" w:type="dxa"/>
            <w:gridSpan w:val="2"/>
          </w:tcPr>
          <w:p w14:paraId="1F9722E2" w14:textId="1F956F65" w:rsidR="00A066F1" w:rsidRPr="00CF0751" w:rsidRDefault="00A42212" w:rsidP="00AA666F">
            <w:pPr>
              <w:tabs>
                <w:tab w:val="left" w:pos="851"/>
              </w:tabs>
              <w:spacing w:before="0" w:line="240" w:lineRule="atLeast"/>
              <w:rPr>
                <w:rFonts w:ascii="Verdana" w:hAnsi="Verdana"/>
                <w:sz w:val="20"/>
                <w:lang w:val="it-IT"/>
              </w:rPr>
            </w:pPr>
            <w:r>
              <w:rPr>
                <w:rFonts w:ascii="Verdana" w:hAnsi="Verdana"/>
                <w:b/>
                <w:sz w:val="20"/>
                <w:lang w:val="it-IT"/>
              </w:rPr>
              <w:t xml:space="preserve">Addendum 2 to </w:t>
            </w:r>
            <w:r w:rsidR="00E55816" w:rsidRPr="00CF0751">
              <w:rPr>
                <w:rFonts w:ascii="Verdana" w:hAnsi="Verdana"/>
                <w:b/>
                <w:sz w:val="20"/>
                <w:lang w:val="it-IT"/>
              </w:rPr>
              <w:t>Addendum 21 to</w:t>
            </w:r>
            <w:r w:rsidR="00E55816" w:rsidRPr="00CF0751">
              <w:rPr>
                <w:rFonts w:ascii="Verdana" w:hAnsi="Verdana"/>
                <w:b/>
                <w:sz w:val="20"/>
                <w:lang w:val="it-IT"/>
              </w:rPr>
              <w:br/>
              <w:t xml:space="preserve">Document </w:t>
            </w:r>
            <w:r w:rsidR="008309AA" w:rsidRPr="00CF0751">
              <w:rPr>
                <w:rFonts w:ascii="Verdana" w:hAnsi="Verdana"/>
                <w:b/>
                <w:sz w:val="20"/>
                <w:lang w:val="it-IT"/>
              </w:rPr>
              <w:t>XXXX</w:t>
            </w:r>
            <w:r w:rsidR="00A066F1" w:rsidRPr="00CF0751">
              <w:rPr>
                <w:rFonts w:ascii="Verdana" w:hAnsi="Verdana"/>
                <w:b/>
                <w:sz w:val="20"/>
                <w:lang w:val="it-IT"/>
              </w:rPr>
              <w:t>-</w:t>
            </w:r>
            <w:r w:rsidR="005E10C9" w:rsidRPr="00CF0751">
              <w:rPr>
                <w:rFonts w:ascii="Verdana" w:hAnsi="Verdana"/>
                <w:b/>
                <w:sz w:val="20"/>
                <w:lang w:val="it-IT"/>
              </w:rPr>
              <w:t>E</w:t>
            </w:r>
          </w:p>
        </w:tc>
      </w:tr>
      <w:tr w:rsidR="00A066F1" w:rsidRPr="00C324A8" w14:paraId="3F3038C1" w14:textId="77777777">
        <w:trPr>
          <w:cantSplit/>
          <w:trHeight w:val="23"/>
        </w:trPr>
        <w:tc>
          <w:tcPr>
            <w:tcW w:w="6911" w:type="dxa"/>
            <w:gridSpan w:val="2"/>
            <w:shd w:val="clear" w:color="auto" w:fill="auto"/>
          </w:tcPr>
          <w:p w14:paraId="25687227" w14:textId="77777777" w:rsidR="00A066F1" w:rsidRPr="00CF0751" w:rsidRDefault="00A066F1" w:rsidP="00A066F1">
            <w:pPr>
              <w:tabs>
                <w:tab w:val="left" w:pos="851"/>
              </w:tabs>
              <w:spacing w:before="0" w:line="240" w:lineRule="atLeast"/>
              <w:rPr>
                <w:rFonts w:ascii="Verdana" w:hAnsi="Verdana"/>
                <w:b/>
                <w:sz w:val="20"/>
                <w:lang w:val="it-IT"/>
              </w:rPr>
            </w:pPr>
            <w:bookmarkStart w:id="2" w:name="ddate" w:colFirst="1" w:colLast="1"/>
            <w:bookmarkStart w:id="3" w:name="dblank" w:colFirst="0" w:colLast="0"/>
            <w:bookmarkEnd w:id="0"/>
            <w:bookmarkEnd w:id="1"/>
          </w:p>
        </w:tc>
        <w:tc>
          <w:tcPr>
            <w:tcW w:w="3120" w:type="dxa"/>
            <w:gridSpan w:val="2"/>
          </w:tcPr>
          <w:p w14:paraId="32F013B1"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30 August 2023</w:t>
            </w:r>
          </w:p>
        </w:tc>
      </w:tr>
      <w:tr w:rsidR="00A066F1" w:rsidRPr="00C324A8" w14:paraId="23229860" w14:textId="77777777">
        <w:trPr>
          <w:cantSplit/>
          <w:trHeight w:val="23"/>
        </w:trPr>
        <w:tc>
          <w:tcPr>
            <w:tcW w:w="6911" w:type="dxa"/>
            <w:gridSpan w:val="2"/>
            <w:shd w:val="clear" w:color="auto" w:fill="auto"/>
          </w:tcPr>
          <w:p w14:paraId="37FE1A95"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2A4E9122"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0312134D" w14:textId="77777777" w:rsidTr="00025864">
        <w:trPr>
          <w:cantSplit/>
          <w:trHeight w:val="23"/>
        </w:trPr>
        <w:tc>
          <w:tcPr>
            <w:tcW w:w="10031" w:type="dxa"/>
            <w:gridSpan w:val="4"/>
            <w:shd w:val="clear" w:color="auto" w:fill="auto"/>
          </w:tcPr>
          <w:p w14:paraId="013C583F" w14:textId="77777777" w:rsidR="00A066F1" w:rsidRPr="00C324A8" w:rsidRDefault="00A066F1" w:rsidP="00A066F1">
            <w:pPr>
              <w:tabs>
                <w:tab w:val="left" w:pos="993"/>
              </w:tabs>
              <w:spacing w:before="0"/>
              <w:rPr>
                <w:rFonts w:ascii="Verdana" w:hAnsi="Verdana"/>
                <w:b/>
                <w:sz w:val="20"/>
              </w:rPr>
            </w:pPr>
          </w:p>
        </w:tc>
      </w:tr>
      <w:tr w:rsidR="00E55816" w:rsidRPr="00C324A8" w14:paraId="7918799E" w14:textId="77777777" w:rsidTr="00025864">
        <w:trPr>
          <w:cantSplit/>
          <w:trHeight w:val="23"/>
        </w:trPr>
        <w:tc>
          <w:tcPr>
            <w:tcW w:w="10031" w:type="dxa"/>
            <w:gridSpan w:val="4"/>
            <w:shd w:val="clear" w:color="auto" w:fill="auto"/>
          </w:tcPr>
          <w:p w14:paraId="677B1D1B" w14:textId="77777777" w:rsidR="00E55816" w:rsidRDefault="00884D60" w:rsidP="00E55816">
            <w:pPr>
              <w:pStyle w:val="Source"/>
            </w:pPr>
            <w:r>
              <w:t>European Common Proposals</w:t>
            </w:r>
          </w:p>
        </w:tc>
      </w:tr>
      <w:tr w:rsidR="00E55816" w:rsidRPr="00C324A8" w14:paraId="57688BD4" w14:textId="77777777" w:rsidTr="00025864">
        <w:trPr>
          <w:cantSplit/>
          <w:trHeight w:val="23"/>
        </w:trPr>
        <w:tc>
          <w:tcPr>
            <w:tcW w:w="10031" w:type="dxa"/>
            <w:gridSpan w:val="4"/>
            <w:shd w:val="clear" w:color="auto" w:fill="auto"/>
          </w:tcPr>
          <w:p w14:paraId="3AFEAE11" w14:textId="77777777" w:rsidR="00E55816" w:rsidRDefault="007D5320" w:rsidP="00E55816">
            <w:pPr>
              <w:pStyle w:val="Title1"/>
            </w:pPr>
            <w:r>
              <w:t>Proposals for the work of the conference</w:t>
            </w:r>
          </w:p>
        </w:tc>
      </w:tr>
      <w:tr w:rsidR="00E55816" w:rsidRPr="00C324A8" w14:paraId="21B8A7A2" w14:textId="77777777" w:rsidTr="00025864">
        <w:trPr>
          <w:cantSplit/>
          <w:trHeight w:val="23"/>
        </w:trPr>
        <w:tc>
          <w:tcPr>
            <w:tcW w:w="10031" w:type="dxa"/>
            <w:gridSpan w:val="4"/>
            <w:shd w:val="clear" w:color="auto" w:fill="auto"/>
          </w:tcPr>
          <w:p w14:paraId="60C9330F" w14:textId="77777777" w:rsidR="00E55816" w:rsidRDefault="00E55816" w:rsidP="00E55816">
            <w:pPr>
              <w:pStyle w:val="Title2"/>
            </w:pPr>
          </w:p>
        </w:tc>
      </w:tr>
      <w:tr w:rsidR="00A538A6" w:rsidRPr="00C324A8" w14:paraId="5E4B9242" w14:textId="77777777" w:rsidTr="00025864">
        <w:trPr>
          <w:cantSplit/>
          <w:trHeight w:val="23"/>
        </w:trPr>
        <w:tc>
          <w:tcPr>
            <w:tcW w:w="10031" w:type="dxa"/>
            <w:gridSpan w:val="4"/>
            <w:shd w:val="clear" w:color="auto" w:fill="auto"/>
          </w:tcPr>
          <w:p w14:paraId="4403BBE1" w14:textId="77777777" w:rsidR="00A538A6" w:rsidRDefault="004B13CB" w:rsidP="004B13CB">
            <w:pPr>
              <w:pStyle w:val="Agendaitem"/>
            </w:pPr>
            <w:r>
              <w:t>Agenda item 4</w:t>
            </w:r>
          </w:p>
        </w:tc>
      </w:tr>
    </w:tbl>
    <w:bookmarkEnd w:id="4"/>
    <w:bookmarkEnd w:id="5"/>
    <w:p w14:paraId="1436E0EB" w14:textId="77777777" w:rsidR="00187BD9" w:rsidRPr="009419C6" w:rsidRDefault="00136877" w:rsidP="009419C6">
      <w:r w:rsidRPr="009419C6">
        <w:t>4</w:t>
      </w:r>
      <w:r w:rsidRPr="009419C6">
        <w:tab/>
        <w:t>in accordance with Resolution </w:t>
      </w:r>
      <w:r w:rsidRPr="009419C6">
        <w:rPr>
          <w:b/>
          <w:bCs/>
        </w:rPr>
        <w:t>95 (Rev.WRC</w:t>
      </w:r>
      <w:r w:rsidRPr="009419C6">
        <w:rPr>
          <w:b/>
          <w:bCs/>
        </w:rPr>
        <w:noBreakHyphen/>
        <w:t>19)</w:t>
      </w:r>
      <w:r w:rsidRPr="009419C6">
        <w:t>, to review the Resolutions and Recommendations of previous conferences with a view to their possible revision, replacement or abrogation;</w:t>
      </w:r>
    </w:p>
    <w:p w14:paraId="30138A09" w14:textId="622AC76F" w:rsidR="00A42212" w:rsidRDefault="00A42212" w:rsidP="00A42212">
      <w:pPr>
        <w:pStyle w:val="Part1"/>
      </w:pPr>
      <w:r>
        <w:t>Part 2:</w:t>
      </w:r>
      <w:r w:rsidRPr="00420AB0">
        <w:t xml:space="preserve"> </w:t>
      </w:r>
      <w:r>
        <w:t>R</w:t>
      </w:r>
      <w:r w:rsidRPr="001D1E60">
        <w:rPr>
          <w:rFonts w:eastAsia="Arial Unicode MS"/>
        </w:rPr>
        <w:t>eview of Resolutions and Recommendations of previous Conferences</w:t>
      </w:r>
    </w:p>
    <w:p w14:paraId="0417DF44" w14:textId="77777777" w:rsidR="00B22A73" w:rsidRPr="000A1780" w:rsidRDefault="00B22A73" w:rsidP="00B22A73">
      <w:pPr>
        <w:pStyle w:val="Headingb"/>
        <w:rPr>
          <w:lang w:val="en-GB"/>
        </w:rPr>
      </w:pPr>
      <w:r w:rsidRPr="000A1780">
        <w:rPr>
          <w:lang w:val="en-GB"/>
        </w:rPr>
        <w:t>Introduction</w:t>
      </w:r>
    </w:p>
    <w:p w14:paraId="22DCD80C" w14:textId="77777777" w:rsidR="00B22A73" w:rsidRPr="001D1E60" w:rsidRDefault="00B22A73" w:rsidP="00B22A73">
      <w:r w:rsidRPr="001D1E60">
        <w:rPr>
          <w:rFonts w:eastAsia="Arial Unicode MS"/>
        </w:rPr>
        <w:t>The review of Resolutions and Recommendations of previous Conferences is a standing agenda item. Based on membership proposals WRC-23 shall conclude on whether there is a need for any modification or suppression of Resolutions or Recommendations from previous Conferences. CEPT reviewed Resolutions and Recommendations of previous conferences and concluded to make proposals for modification, suppression or reasoned decision to abstain from changes as follows.</w:t>
      </w:r>
    </w:p>
    <w:p w14:paraId="0D58FB83" w14:textId="77777777" w:rsidR="00B22A73" w:rsidRPr="000A1780" w:rsidRDefault="00B22A73" w:rsidP="00B22A73">
      <w:pPr>
        <w:pStyle w:val="Headingb"/>
        <w:rPr>
          <w:lang w:val="en-GB"/>
        </w:rPr>
      </w:pPr>
      <w:r w:rsidRPr="000A1780">
        <w:rPr>
          <w:lang w:val="en-GB"/>
        </w:rPr>
        <w:t>Proposals</w:t>
      </w:r>
    </w:p>
    <w:p w14:paraId="1E704E59" w14:textId="77777777" w:rsidR="00187BD9" w:rsidRPr="000A1780" w:rsidRDefault="00187BD9" w:rsidP="00187BD9">
      <w:pPr>
        <w:tabs>
          <w:tab w:val="clear" w:pos="1134"/>
          <w:tab w:val="clear" w:pos="1871"/>
          <w:tab w:val="clear" w:pos="2268"/>
        </w:tabs>
        <w:overflowPunct/>
        <w:autoSpaceDE/>
        <w:autoSpaceDN/>
        <w:adjustRightInd/>
        <w:spacing w:before="0"/>
        <w:textAlignment w:val="auto"/>
      </w:pPr>
      <w:r w:rsidRPr="000A1780">
        <w:br w:type="page"/>
      </w:r>
    </w:p>
    <w:p w14:paraId="557A5E9C" w14:textId="77777777" w:rsidR="00136877" w:rsidRPr="003C04F1" w:rsidRDefault="00136877" w:rsidP="007F1392">
      <w:pPr>
        <w:pStyle w:val="ArtNo"/>
        <w:spacing w:before="0"/>
      </w:pPr>
      <w:bookmarkStart w:id="6" w:name="_Toc42842484"/>
      <w:r w:rsidRPr="003C04F1">
        <w:lastRenderedPageBreak/>
        <w:t xml:space="preserve">ARTICLE </w:t>
      </w:r>
      <w:r w:rsidRPr="003C04F1">
        <w:rPr>
          <w:rStyle w:val="href"/>
        </w:rPr>
        <w:t>48</w:t>
      </w:r>
      <w:bookmarkEnd w:id="6"/>
    </w:p>
    <w:p w14:paraId="528C5BF1" w14:textId="77777777" w:rsidR="00136877" w:rsidRPr="003C04F1" w:rsidRDefault="00136877" w:rsidP="007F1392">
      <w:pPr>
        <w:pStyle w:val="Arttitle"/>
      </w:pPr>
      <w:bookmarkStart w:id="7" w:name="_Toc327956684"/>
      <w:bookmarkStart w:id="8" w:name="_Toc42842485"/>
      <w:r w:rsidRPr="003C04F1">
        <w:t>Personnel</w:t>
      </w:r>
      <w:bookmarkEnd w:id="7"/>
      <w:bookmarkEnd w:id="8"/>
    </w:p>
    <w:p w14:paraId="6DAFFB26" w14:textId="77777777" w:rsidR="00136877" w:rsidRPr="003C04F1" w:rsidRDefault="00136877" w:rsidP="007F1392">
      <w:pPr>
        <w:pStyle w:val="Section1"/>
        <w:keepNext/>
        <w:tabs>
          <w:tab w:val="left" w:pos="1134"/>
          <w:tab w:val="left" w:pos="1871"/>
          <w:tab w:val="left" w:pos="2268"/>
        </w:tabs>
      </w:pPr>
      <w:r w:rsidRPr="003C04F1">
        <w:t>Section II − Class and minimum number of personnel for ship stations</w:t>
      </w:r>
      <w:r w:rsidRPr="003C04F1">
        <w:br/>
        <w:t>and ship earth stations</w:t>
      </w:r>
    </w:p>
    <w:p w14:paraId="1342CF67" w14:textId="002AA6E3" w:rsidR="00A50859" w:rsidRDefault="00136877">
      <w:pPr>
        <w:pStyle w:val="Proposal"/>
      </w:pPr>
      <w:r>
        <w:t>MOD</w:t>
      </w:r>
      <w:r>
        <w:tab/>
        <w:t>EUR/</w:t>
      </w:r>
      <w:r w:rsidR="008309AA">
        <w:t>XXXX</w:t>
      </w:r>
      <w:r w:rsidR="00DA75BE">
        <w:t>A21A2/</w:t>
      </w:r>
      <w:r>
        <w:t>1</w:t>
      </w:r>
    </w:p>
    <w:p w14:paraId="051B59CB" w14:textId="73B5CE9A" w:rsidR="00136877" w:rsidRPr="003C04F1" w:rsidRDefault="00136877" w:rsidP="007F1392">
      <w:r w:rsidRPr="003C04F1">
        <w:rPr>
          <w:rStyle w:val="Artdef"/>
        </w:rPr>
        <w:t>48.7</w:t>
      </w:r>
      <w:r w:rsidRPr="003C04F1">
        <w:tab/>
        <w:t>§ 5</w:t>
      </w:r>
      <w:r w:rsidRPr="003C04F1">
        <w:tab/>
        <w:t xml:space="preserve">The personnel of ship stations and ship earth stations for which a radio installation is not compulsory either under international agreements or national regulations and which use the frequencies and techniques prescribed in Chapter </w:t>
      </w:r>
      <w:r w:rsidRPr="003C04F1">
        <w:rPr>
          <w:b/>
          <w:bCs/>
        </w:rPr>
        <w:t>VII</w:t>
      </w:r>
      <w:r w:rsidRPr="003C04F1">
        <w:t xml:space="preserve"> shall be adequately qualified and certificated in accordance with the administration’s requirements. Guidance concerning appropriate qualifications and certification is provided in Resolution </w:t>
      </w:r>
      <w:r w:rsidRPr="003C04F1">
        <w:rPr>
          <w:b/>
          <w:bCs/>
        </w:rPr>
        <w:t>343 (</w:t>
      </w:r>
      <w:ins w:id="9" w:author="CEPT" w:date="2023-08-31T14:26:00Z">
        <w:r w:rsidR="007A55DA">
          <w:rPr>
            <w:b/>
            <w:bCs/>
          </w:rPr>
          <w:t>Rev.</w:t>
        </w:r>
      </w:ins>
      <w:r w:rsidRPr="003C04F1">
        <w:rPr>
          <w:b/>
          <w:bCs/>
        </w:rPr>
        <w:t>WRC</w:t>
      </w:r>
      <w:r w:rsidRPr="003C04F1">
        <w:rPr>
          <w:b/>
          <w:bCs/>
        </w:rPr>
        <w:noBreakHyphen/>
      </w:r>
      <w:del w:id="10" w:author="CEPT" w:date="2023-08-30T11:56:00Z">
        <w:r w:rsidRPr="003C04F1" w:rsidDel="00B22A73">
          <w:rPr>
            <w:b/>
            <w:bCs/>
          </w:rPr>
          <w:delText>97</w:delText>
        </w:r>
      </w:del>
      <w:ins w:id="11" w:author="CEPT" w:date="2023-08-30T14:57:00Z">
        <w:r w:rsidR="000B283E">
          <w:rPr>
            <w:b/>
            <w:bCs/>
          </w:rPr>
          <w:t>12</w:t>
        </w:r>
      </w:ins>
      <w:r w:rsidRPr="003C04F1">
        <w:rPr>
          <w:b/>
          <w:bCs/>
        </w:rPr>
        <w:t>)</w:t>
      </w:r>
      <w:del w:id="12" w:author="CEPT" w:date="2023-08-30T11:56:00Z">
        <w:r w:rsidRPr="003C04F1" w:rsidDel="00B22A73">
          <w:rPr>
            <w:rStyle w:val="Appelnotedebasdep"/>
          </w:rPr>
          <w:footnoteReference w:customMarkFollows="1" w:id="1"/>
          <w:delText>*</w:delText>
        </w:r>
      </w:del>
      <w:r w:rsidRPr="003C04F1">
        <w:t>. That Resolution describes two appropriate certificates for use by personnel of ship stations and ship earth stations for which a radio installation is not compulsory.</w:t>
      </w:r>
    </w:p>
    <w:p w14:paraId="05507D24" w14:textId="110E4C76" w:rsidR="00A50859" w:rsidRDefault="00136877">
      <w:pPr>
        <w:pStyle w:val="Reasons"/>
      </w:pPr>
      <w:r>
        <w:rPr>
          <w:b/>
        </w:rPr>
        <w:t>Reasons:</w:t>
      </w:r>
      <w:r>
        <w:tab/>
      </w:r>
      <w:r w:rsidR="00B22A73">
        <w:t>Editorial change of reference to the up-to-date version of Resolution 343, after which the Note by the Secretariat becomes obsolete.</w:t>
      </w:r>
    </w:p>
    <w:p w14:paraId="7BDD90FC" w14:textId="5905A907" w:rsidR="00A50859" w:rsidRDefault="00136877">
      <w:pPr>
        <w:pStyle w:val="Proposal"/>
      </w:pPr>
      <w:r>
        <w:t>MOD</w:t>
      </w:r>
      <w:r>
        <w:tab/>
        <w:t>EUR/</w:t>
      </w:r>
      <w:r w:rsidR="008309AA">
        <w:t>XXXX</w:t>
      </w:r>
      <w:r w:rsidR="00DA75BE">
        <w:t>A21A2/</w:t>
      </w:r>
      <w:r>
        <w:t>2</w:t>
      </w:r>
    </w:p>
    <w:p w14:paraId="7E101B9D" w14:textId="2EFD103E" w:rsidR="00136877" w:rsidRDefault="00136877" w:rsidP="00AF4DAD">
      <w:pPr>
        <w:pStyle w:val="ResNo"/>
      </w:pPr>
      <w:bookmarkStart w:id="15" w:name="_Toc39649331"/>
      <w:r>
        <w:t xml:space="preserve">RESOLUTION </w:t>
      </w:r>
      <w:r>
        <w:rPr>
          <w:rStyle w:val="href"/>
        </w:rPr>
        <w:t>49</w:t>
      </w:r>
      <w:r>
        <w:rPr>
          <w:rStyle w:val="Appelnotedebasdep"/>
        </w:rPr>
        <w:footnoteReference w:customMarkFollows="1" w:id="2"/>
        <w:t>1</w:t>
      </w:r>
      <w:r>
        <w:t xml:space="preserve"> (Rev.WRC</w:t>
      </w:r>
      <w:r>
        <w:noBreakHyphen/>
      </w:r>
      <w:del w:id="16" w:author="CEPT" w:date="2023-08-30T11:56:00Z">
        <w:r w:rsidDel="00B22A73">
          <w:delText>19</w:delText>
        </w:r>
      </w:del>
      <w:ins w:id="17" w:author="CEPT" w:date="2023-08-30T11:56:00Z">
        <w:r w:rsidR="00B22A73">
          <w:t>23</w:t>
        </w:r>
      </w:ins>
      <w:r>
        <w:t>)</w:t>
      </w:r>
      <w:bookmarkEnd w:id="15"/>
    </w:p>
    <w:p w14:paraId="4B0050D8" w14:textId="77777777" w:rsidR="00136877" w:rsidRDefault="00136877" w:rsidP="00AF4DAD">
      <w:pPr>
        <w:pStyle w:val="Restitle"/>
      </w:pPr>
      <w:bookmarkStart w:id="18" w:name="_Toc450048593"/>
      <w:bookmarkStart w:id="19" w:name="_Toc327364307"/>
      <w:bookmarkStart w:id="20" w:name="_Toc319401744"/>
      <w:bookmarkStart w:id="21" w:name="_Toc35789262"/>
      <w:bookmarkStart w:id="22" w:name="_Toc35856959"/>
      <w:bookmarkStart w:id="23" w:name="_Toc35877593"/>
      <w:bookmarkStart w:id="24" w:name="_Toc35963536"/>
      <w:bookmarkStart w:id="25" w:name="_Toc39649332"/>
      <w:r>
        <w:t xml:space="preserve">Administrative due diligence applicable to some </w:t>
      </w:r>
      <w:r>
        <w:br/>
        <w:t>satellite radiocommunication services</w:t>
      </w:r>
      <w:bookmarkEnd w:id="18"/>
      <w:bookmarkEnd w:id="19"/>
      <w:bookmarkEnd w:id="20"/>
      <w:bookmarkEnd w:id="21"/>
      <w:bookmarkEnd w:id="22"/>
      <w:bookmarkEnd w:id="23"/>
      <w:bookmarkEnd w:id="24"/>
      <w:bookmarkEnd w:id="25"/>
    </w:p>
    <w:p w14:paraId="662A3D37" w14:textId="78AF06BF" w:rsidR="00136877" w:rsidRDefault="00136877" w:rsidP="00AF4DAD">
      <w:pPr>
        <w:pStyle w:val="Normalaftertitle"/>
        <w:keepNext/>
      </w:pPr>
      <w:r>
        <w:t>The World Radiocommunication Conference (</w:t>
      </w:r>
      <w:del w:id="26" w:author="CEPT" w:date="2023-08-30T11:57:00Z">
        <w:r w:rsidDel="00B22A73">
          <w:delText>Sharm el-Sheikh</w:delText>
        </w:r>
      </w:del>
      <w:ins w:id="27" w:author="CEPT" w:date="2023-08-30T11:57:00Z">
        <w:r w:rsidR="00B22A73">
          <w:t>Dubai</w:t>
        </w:r>
      </w:ins>
      <w:r>
        <w:t xml:space="preserve">, </w:t>
      </w:r>
      <w:del w:id="28" w:author="CEPT" w:date="2023-08-30T11:57:00Z">
        <w:r w:rsidDel="00B22A73">
          <w:delText>2019</w:delText>
        </w:r>
      </w:del>
      <w:ins w:id="29" w:author="CEPT" w:date="2023-08-30T11:57:00Z">
        <w:r w:rsidR="00B22A73">
          <w:t>2023</w:t>
        </w:r>
      </w:ins>
      <w:r>
        <w:t>),</w:t>
      </w:r>
    </w:p>
    <w:p w14:paraId="4774B158" w14:textId="12426F81" w:rsidR="00136877" w:rsidRDefault="00B22A73" w:rsidP="00AF4DAD">
      <w:r>
        <w:rPr>
          <w:i/>
        </w:rPr>
        <w:t>…</w:t>
      </w:r>
    </w:p>
    <w:p w14:paraId="7B09EE3D" w14:textId="77777777" w:rsidR="00136877" w:rsidRDefault="00136877" w:rsidP="00AF4DAD">
      <w:pPr>
        <w:pStyle w:val="Call"/>
      </w:pPr>
      <w:r>
        <w:t>resolves</w:t>
      </w:r>
    </w:p>
    <w:p w14:paraId="47059F4F" w14:textId="09A5B747" w:rsidR="00136877" w:rsidRDefault="00136877" w:rsidP="00AF4DAD">
      <w:r>
        <w:t>that the administrative due diligence procedure contained in Annex 1 to this Resolution shall be applied for a satellite network or satellite system of the fixed-satellite service, mobile-satellite service or broadcasting-satellite service for which the advance publication information under Nos. </w:t>
      </w:r>
      <w:r w:rsidRPr="00DE73B5">
        <w:rPr>
          <w:rStyle w:val="Artref"/>
          <w:b/>
        </w:rPr>
        <w:t>9.1A</w:t>
      </w:r>
      <w:r>
        <w:t xml:space="preserve"> or </w:t>
      </w:r>
      <w:r w:rsidRPr="00DE73B5">
        <w:rPr>
          <w:rStyle w:val="Artref"/>
          <w:b/>
          <w:bCs/>
          <w:color w:val="000000"/>
        </w:rPr>
        <w:t>9.2B</w:t>
      </w:r>
      <w:r>
        <w:t>, or for which the request for modifications of the Region 2 Plan under Article 4, § 4.2.1 </w:t>
      </w:r>
      <w:r>
        <w:rPr>
          <w:i/>
        </w:rPr>
        <w:t>b)</w:t>
      </w:r>
      <w:r>
        <w:t xml:space="preserve"> of Appendices </w:t>
      </w:r>
      <w:r w:rsidRPr="00DE73B5">
        <w:rPr>
          <w:rStyle w:val="Appref"/>
          <w:b/>
          <w:bCs/>
          <w:color w:val="000000"/>
        </w:rPr>
        <w:t>30</w:t>
      </w:r>
      <w:r>
        <w:t xml:space="preserve"> and </w:t>
      </w:r>
      <w:r w:rsidRPr="00DE73B5">
        <w:rPr>
          <w:rStyle w:val="Appref"/>
          <w:b/>
          <w:bCs/>
          <w:color w:val="000000"/>
        </w:rPr>
        <w:t>30A</w:t>
      </w:r>
      <w:r>
        <w:t xml:space="preserve"> that involve the addition of new frequencies or orbit</w:t>
      </w:r>
      <w:ins w:id="30" w:author="CEPT" w:date="2023-08-30T11:59:00Z">
        <w:r w:rsidR="00B22A73">
          <w:t>al</w:t>
        </w:r>
      </w:ins>
      <w:r>
        <w:t xml:space="preserve"> positions, or for which the request for modifications of the Region 2 Plan under Article 4, § 4.2.1 </w:t>
      </w:r>
      <w:r>
        <w:rPr>
          <w:i/>
        </w:rPr>
        <w:t>a)</w:t>
      </w:r>
      <w:r>
        <w:t xml:space="preserve"> of Appendices </w:t>
      </w:r>
      <w:r w:rsidRPr="008F50C3">
        <w:rPr>
          <w:rStyle w:val="Appref"/>
          <w:b/>
          <w:bCs/>
          <w:color w:val="000000"/>
        </w:rPr>
        <w:t>30</w:t>
      </w:r>
      <w:r>
        <w:t xml:space="preserve"> and </w:t>
      </w:r>
      <w:r w:rsidRPr="008F50C3">
        <w:rPr>
          <w:rStyle w:val="Appref"/>
          <w:b/>
          <w:bCs/>
          <w:color w:val="000000"/>
        </w:rPr>
        <w:t>30A</w:t>
      </w:r>
      <w:r>
        <w:t xml:space="preserve"> that extend the service area to another country or countries in addition to the existing service area, or for which the request for additional uses in Regions 1 and 3 under § 4.1 of Article 4 of Appendices </w:t>
      </w:r>
      <w:r w:rsidRPr="008F50C3">
        <w:rPr>
          <w:rStyle w:val="Appref"/>
          <w:b/>
          <w:bCs/>
          <w:color w:val="000000"/>
        </w:rPr>
        <w:t>30</w:t>
      </w:r>
      <w:r>
        <w:t xml:space="preserve"> and </w:t>
      </w:r>
      <w:r w:rsidRPr="008F50C3">
        <w:rPr>
          <w:rStyle w:val="Appref"/>
          <w:b/>
          <w:color w:val="000000"/>
        </w:rPr>
        <w:t>30A</w:t>
      </w:r>
      <w:r>
        <w:t>, or for which the submission under Appendix </w:t>
      </w:r>
      <w:r w:rsidRPr="00E00920">
        <w:rPr>
          <w:rStyle w:val="Appref"/>
          <w:b/>
        </w:rPr>
        <w:t>30B</w:t>
      </w:r>
      <w:r>
        <w:t xml:space="preserve"> is received, with the exception of submissions of new Member States seeking the acquisition of their respective national allotments</w:t>
      </w:r>
      <w:r>
        <w:rPr>
          <w:rStyle w:val="Appelnotedebasdep"/>
        </w:rPr>
        <w:footnoteReference w:customMarkFollows="1" w:id="3"/>
        <w:t>2</w:t>
      </w:r>
      <w:r>
        <w:t xml:space="preserve"> for inclusion in the Appendix </w:t>
      </w:r>
      <w:r w:rsidRPr="00E00920">
        <w:rPr>
          <w:rStyle w:val="Appref"/>
          <w:b/>
        </w:rPr>
        <w:t>30B</w:t>
      </w:r>
      <w:r>
        <w:t xml:space="preserve"> Plan,</w:t>
      </w:r>
    </w:p>
    <w:p w14:paraId="7E7E3E0C" w14:textId="77777777" w:rsidR="00B22A73" w:rsidRDefault="00B22A73" w:rsidP="00B22A73">
      <w:r>
        <w:rPr>
          <w:i/>
        </w:rPr>
        <w:t>…</w:t>
      </w:r>
    </w:p>
    <w:p w14:paraId="5A220287" w14:textId="0A4629A1" w:rsidR="00136877" w:rsidRDefault="00136877" w:rsidP="00AF4DAD">
      <w:pPr>
        <w:pStyle w:val="AnnexNo"/>
      </w:pPr>
      <w:r>
        <w:lastRenderedPageBreak/>
        <w:t>ANNEX 1 TO RESOLUTION 49 (Rev.WRC</w:t>
      </w:r>
      <w:r>
        <w:noBreakHyphen/>
      </w:r>
      <w:del w:id="31" w:author="CEPT" w:date="2023-08-30T12:00:00Z">
        <w:r w:rsidDel="00B22A73">
          <w:delText>19</w:delText>
        </w:r>
      </w:del>
      <w:ins w:id="32" w:author="CEPT" w:date="2023-08-30T12:00:00Z">
        <w:r w:rsidR="00B22A73">
          <w:t>23</w:t>
        </w:r>
      </w:ins>
      <w:r>
        <w:t>)</w:t>
      </w:r>
    </w:p>
    <w:p w14:paraId="65C7C8EC" w14:textId="77777777" w:rsidR="00136877" w:rsidRDefault="00136877" w:rsidP="00AF4DAD">
      <w:pPr>
        <w:pStyle w:val="Normalaftertitle"/>
      </w:pPr>
      <w:r>
        <w:t>1</w:t>
      </w:r>
      <w:r>
        <w:tab/>
        <w:t>Any satellite network or satellite system of the fixed-satellite service, mobile-satellite service or broadcasting-satellite service with frequency assignments that are subject to coordination under Nos. </w:t>
      </w:r>
      <w:r w:rsidRPr="00DE73B5">
        <w:rPr>
          <w:rStyle w:val="Artref"/>
          <w:b/>
          <w:bCs/>
          <w:color w:val="000000"/>
        </w:rPr>
        <w:t>9.7</w:t>
      </w:r>
      <w:r>
        <w:t xml:space="preserve">, </w:t>
      </w:r>
      <w:r w:rsidRPr="00DE73B5">
        <w:rPr>
          <w:rStyle w:val="Artref"/>
          <w:b/>
          <w:bCs/>
          <w:color w:val="000000"/>
        </w:rPr>
        <w:t>9.11</w:t>
      </w:r>
      <w:r>
        <w:t xml:space="preserve">, </w:t>
      </w:r>
      <w:r w:rsidRPr="00DE73B5">
        <w:rPr>
          <w:rStyle w:val="Artref"/>
          <w:b/>
          <w:bCs/>
          <w:color w:val="000000"/>
        </w:rPr>
        <w:t>9.12</w:t>
      </w:r>
      <w:r>
        <w:rPr>
          <w:rStyle w:val="Artref"/>
          <w:color w:val="000000"/>
        </w:rPr>
        <w:t xml:space="preserve">, </w:t>
      </w:r>
      <w:r w:rsidRPr="00DE73B5">
        <w:rPr>
          <w:rStyle w:val="Artref"/>
          <w:b/>
          <w:color w:val="000000"/>
        </w:rPr>
        <w:t>9.12A</w:t>
      </w:r>
      <w:r>
        <w:t xml:space="preserve"> and </w:t>
      </w:r>
      <w:r w:rsidRPr="00DE73B5">
        <w:rPr>
          <w:rStyle w:val="Artref"/>
          <w:b/>
          <w:bCs/>
          <w:color w:val="000000"/>
        </w:rPr>
        <w:t>9.13</w:t>
      </w:r>
      <w:r>
        <w:t xml:space="preserve"> shall be subject to these procedures.</w:t>
      </w:r>
    </w:p>
    <w:p w14:paraId="3C740005" w14:textId="4D3D4F9E" w:rsidR="00136877" w:rsidRDefault="00136877" w:rsidP="00AF4DAD">
      <w:r>
        <w:t>2</w:t>
      </w:r>
      <w:r>
        <w:tab/>
        <w:t>Any request for modifications of the Region 2 Plan under the relevant provisions of Article 4 of Appendices </w:t>
      </w:r>
      <w:r w:rsidRPr="00DE73B5">
        <w:rPr>
          <w:rStyle w:val="Appref"/>
          <w:b/>
          <w:bCs/>
          <w:color w:val="000000"/>
        </w:rPr>
        <w:t>30</w:t>
      </w:r>
      <w:r>
        <w:t xml:space="preserve"> and </w:t>
      </w:r>
      <w:r w:rsidRPr="00DE73B5">
        <w:rPr>
          <w:rStyle w:val="Appref"/>
          <w:b/>
          <w:bCs/>
          <w:color w:val="000000"/>
        </w:rPr>
        <w:t>30A</w:t>
      </w:r>
      <w:r>
        <w:t xml:space="preserve"> that involve the addition of new frequencies or orbit</w:t>
      </w:r>
      <w:ins w:id="33" w:author="CEPT" w:date="2023-08-30T12:00:00Z">
        <w:r w:rsidR="00B22A73">
          <w:t>al</w:t>
        </w:r>
      </w:ins>
      <w:r>
        <w:t xml:space="preserve"> positions or for modifications of the Region 2 Plan under the relevant provisions of Article 4 of Appendices </w:t>
      </w:r>
      <w:r w:rsidRPr="00DE73B5">
        <w:rPr>
          <w:rStyle w:val="Appref"/>
          <w:b/>
          <w:bCs/>
          <w:color w:val="000000"/>
        </w:rPr>
        <w:t>30</w:t>
      </w:r>
      <w:r>
        <w:t xml:space="preserve"> and </w:t>
      </w:r>
      <w:r w:rsidRPr="00DE73B5">
        <w:rPr>
          <w:rStyle w:val="Appref"/>
          <w:b/>
          <w:bCs/>
          <w:color w:val="000000"/>
        </w:rPr>
        <w:t>30A</w:t>
      </w:r>
      <w:r>
        <w:t xml:space="preserve"> that extend the service area to another country or countries in addition to the existing service area or request for additional uses in Regions 1 and 3 under the relevant provisions of Article 4 of Appendices </w:t>
      </w:r>
      <w:r w:rsidRPr="00DE73B5">
        <w:rPr>
          <w:rStyle w:val="Appref"/>
          <w:b/>
          <w:color w:val="000000"/>
        </w:rPr>
        <w:t>30</w:t>
      </w:r>
      <w:r>
        <w:t xml:space="preserve"> and </w:t>
      </w:r>
      <w:r w:rsidRPr="00DE73B5">
        <w:rPr>
          <w:rStyle w:val="Appref"/>
          <w:b/>
          <w:color w:val="000000"/>
        </w:rPr>
        <w:t>30A</w:t>
      </w:r>
      <w:r>
        <w:t xml:space="preserve"> shall be subject to these procedures.</w:t>
      </w:r>
    </w:p>
    <w:p w14:paraId="49318413" w14:textId="2489EBF0" w:rsidR="00136877" w:rsidRDefault="00136877" w:rsidP="00AF4DAD">
      <w:r>
        <w:t>3</w:t>
      </w:r>
      <w:r>
        <w:tab/>
        <w:t xml:space="preserve">Any submission of information under Article 6 of Appendix </w:t>
      </w:r>
      <w:r w:rsidRPr="00DE73B5">
        <w:rPr>
          <w:rStyle w:val="Appref"/>
          <w:b/>
        </w:rPr>
        <w:t>30B</w:t>
      </w:r>
      <w:del w:id="34" w:author="CEPT" w:date="2023-08-30T12:00:00Z">
        <w:r w:rsidDel="00B22A73">
          <w:rPr>
            <w:b/>
            <w:bCs/>
          </w:rPr>
          <w:delText xml:space="preserve"> (Rev.WRC</w:delText>
        </w:r>
        <w:r w:rsidDel="00B22A73">
          <w:rPr>
            <w:b/>
            <w:bCs/>
          </w:rPr>
          <w:noBreakHyphen/>
          <w:delText>19)</w:delText>
        </w:r>
      </w:del>
      <w:r>
        <w:t>, with the exception of submissions of new Member States seeking the acquisition of their respective national allotments</w:t>
      </w:r>
      <w:r>
        <w:rPr>
          <w:rStyle w:val="Appelnotedebasdep"/>
        </w:rPr>
        <w:footnoteReference w:customMarkFollows="1" w:id="4"/>
        <w:t>3</w:t>
      </w:r>
      <w:r>
        <w:t xml:space="preserve"> for inclusion in the Appendix </w:t>
      </w:r>
      <w:r w:rsidRPr="00DE73B5">
        <w:rPr>
          <w:rStyle w:val="Appref"/>
          <w:b/>
        </w:rPr>
        <w:t>30B</w:t>
      </w:r>
      <w:r>
        <w:t xml:space="preserve"> Plan, shall be subject to these procedures.</w:t>
      </w:r>
    </w:p>
    <w:p w14:paraId="49581945" w14:textId="77777777" w:rsidR="00136877" w:rsidRDefault="00136877" w:rsidP="00AF4DAD">
      <w:r>
        <w:t>4</w:t>
      </w:r>
      <w:r>
        <w:tab/>
        <w:t>For any satellite network subject to § 1 above, administrations shall send to the Radiocommunication Bureau (BR) no later than 30 days following the end of the period established as a limit to bringing into use in No. </w:t>
      </w:r>
      <w:r w:rsidRPr="00BB4957">
        <w:rPr>
          <w:rStyle w:val="Artref"/>
          <w:b/>
          <w:bCs/>
          <w:color w:val="000000"/>
        </w:rPr>
        <w:t>11.44</w:t>
      </w:r>
      <w:r>
        <w:t>, the due diligence information relating to the identity of the satellite network, the spacecraft manufacturer and the launch service provider specified in Annex 2 to this Resolution.</w:t>
      </w:r>
    </w:p>
    <w:p w14:paraId="53CE417C" w14:textId="77777777" w:rsidR="00136877" w:rsidRDefault="00136877" w:rsidP="00AF4DAD">
      <w:r>
        <w:t>5</w:t>
      </w:r>
      <w:r>
        <w:tab/>
        <w:t>An administration requesting a modification of the Region 2 Plan or additional uses in Regions 1 and 3 under Appendices </w:t>
      </w:r>
      <w:r w:rsidRPr="00F358F2">
        <w:rPr>
          <w:rStyle w:val="Appref"/>
          <w:b/>
          <w:bCs/>
          <w:color w:val="000000"/>
        </w:rPr>
        <w:t>30</w:t>
      </w:r>
      <w:r>
        <w:t xml:space="preserve"> and </w:t>
      </w:r>
      <w:r w:rsidRPr="00F358F2">
        <w:rPr>
          <w:rStyle w:val="Appref"/>
          <w:b/>
          <w:bCs/>
          <w:color w:val="000000"/>
        </w:rPr>
        <w:t>30A</w:t>
      </w:r>
      <w:r>
        <w:t xml:space="preserve"> under § 2 above shall send to BR no later than 30 days following the end of the period established as a limit to bringing into use in accordance with the relevant provisions of Article 4 of Appendix </w:t>
      </w:r>
      <w:r w:rsidRPr="00F358F2">
        <w:rPr>
          <w:rStyle w:val="Appref"/>
          <w:b/>
          <w:bCs/>
          <w:color w:val="000000"/>
        </w:rPr>
        <w:t>30</w:t>
      </w:r>
      <w:r>
        <w:t xml:space="preserve"> and the relevant provisions of Article 4 of Appendix </w:t>
      </w:r>
      <w:r w:rsidRPr="00F358F2">
        <w:rPr>
          <w:rStyle w:val="Appref"/>
          <w:b/>
          <w:bCs/>
          <w:color w:val="000000"/>
        </w:rPr>
        <w:t>30A</w:t>
      </w:r>
      <w:r>
        <w:t>, the due diligence information relating to the identity of the satellite network, the spacecraft manufacturer and the launch service provider specified in Annex 2 to this Resolution.</w:t>
      </w:r>
    </w:p>
    <w:p w14:paraId="2AB30E96" w14:textId="3C51D816" w:rsidR="00136877" w:rsidRDefault="00136877" w:rsidP="00AF4DAD">
      <w:r>
        <w:t>6</w:t>
      </w:r>
      <w:r>
        <w:tab/>
        <w:t xml:space="preserve">An administration applying Article 6 of Appendix </w:t>
      </w:r>
      <w:r w:rsidRPr="00F358F2">
        <w:rPr>
          <w:rStyle w:val="Appref"/>
          <w:b/>
          <w:bCs/>
          <w:color w:val="000000"/>
        </w:rPr>
        <w:t xml:space="preserve">30B </w:t>
      </w:r>
      <w:del w:id="36" w:author="CEPT" w:date="2023-08-30T12:01:00Z">
        <w:r w:rsidRPr="00F358F2" w:rsidDel="00B22A73">
          <w:rPr>
            <w:rStyle w:val="Appref"/>
            <w:b/>
            <w:bCs/>
            <w:color w:val="000000"/>
          </w:rPr>
          <w:delText>(Rev.WRC</w:delText>
        </w:r>
        <w:r w:rsidRPr="00F358F2" w:rsidDel="00B22A73">
          <w:rPr>
            <w:rStyle w:val="Appref"/>
            <w:b/>
            <w:bCs/>
            <w:color w:val="000000"/>
          </w:rPr>
          <w:noBreakHyphen/>
          <w:delText>19)</w:delText>
        </w:r>
        <w:r w:rsidDel="00B22A73">
          <w:delText xml:space="preserve"> </w:delText>
        </w:r>
      </w:del>
      <w:r>
        <w:t>under § 3 above shall send to BR no later than 30 days following the end of the period established as a limit to bringing into use in § 6.1 of that Article, the due diligence information relating to the identity of the satellite network, the spacecraft manufacturer and the launch service provider specified in Annex 2 to this Resolution.</w:t>
      </w:r>
    </w:p>
    <w:p w14:paraId="3243507B" w14:textId="77777777" w:rsidR="00136877" w:rsidRDefault="00136877" w:rsidP="00AF4DAD">
      <w:r>
        <w:t>7</w:t>
      </w:r>
      <w:r>
        <w:tab/>
        <w:t>The information to be submitted in accordance with § 4, 5 or 6 above shall be signed by an authorized official of the notifying administration or of an administration that is acting on behalf of a group of named administrations.</w:t>
      </w:r>
    </w:p>
    <w:p w14:paraId="5B735D2B" w14:textId="77777777" w:rsidR="00136877" w:rsidRDefault="00136877" w:rsidP="00AF4DAD">
      <w:r>
        <w:t>8</w:t>
      </w:r>
      <w:r>
        <w:tab/>
        <w:t>On receipt of the due diligence information under § 4, 5 or 6 above, BR shall promptly examine that information for completeness. If the information is found to be complete, BR shall publish the complete information in a special section of the International Frequency Information Circular (BR IFIC) within 30 days.</w:t>
      </w:r>
    </w:p>
    <w:p w14:paraId="73CA1655" w14:textId="77777777" w:rsidR="00136877" w:rsidRDefault="00136877" w:rsidP="00AF4DAD">
      <w:r>
        <w:t>9</w:t>
      </w:r>
      <w:r>
        <w:tab/>
        <w:t>If the information is found to be incomplete, BR shall immediately request the administration to submit the missing information. In all cases, the complete due diligence information shall be received by BR within the appropriate time period specified in § 4, 5 or 6 above.</w:t>
      </w:r>
    </w:p>
    <w:p w14:paraId="2AC7A14F" w14:textId="77777777" w:rsidR="00136877" w:rsidRDefault="00136877" w:rsidP="00AF4DAD">
      <w:r>
        <w:t>10</w:t>
      </w:r>
      <w:r>
        <w:tab/>
        <w:t>Six months before expiry of the period specified in § 4, 5 or 6 above and if the administration responsible for the satellite network has not submitted the due diligence information under § 4, 5 or 6 above, BR shall send a reminder to the responsible administration.</w:t>
      </w:r>
    </w:p>
    <w:p w14:paraId="478412DD" w14:textId="77777777" w:rsidR="00136877" w:rsidRDefault="00136877" w:rsidP="00AF4DAD">
      <w:r>
        <w:lastRenderedPageBreak/>
        <w:t>11</w:t>
      </w:r>
      <w:r>
        <w:tab/>
        <w:t>If the complete due diligence information is not received by BR within the time limits specified in § 4, 5 or 6, as appropriate, the networks covered by § 1, 2 or 3 above shall be cancelled by BR. The provisional recording in the MIFR shall be deleted by BR after it has informed the concerned administration. BR shall publish this information in the BR IFIC.</w:t>
      </w:r>
    </w:p>
    <w:p w14:paraId="30D486D9" w14:textId="77777777" w:rsidR="00136877" w:rsidRDefault="00136877" w:rsidP="00AF4DAD">
      <w:r>
        <w:t>With respect to the request for modification of the Region 2 Plan or for additional uses in Regions 1 and 3 under Appendices </w:t>
      </w:r>
      <w:r w:rsidRPr="0069553C">
        <w:rPr>
          <w:rStyle w:val="Appref"/>
          <w:b/>
          <w:bCs/>
          <w:color w:val="000000"/>
        </w:rPr>
        <w:t>30</w:t>
      </w:r>
      <w:r>
        <w:t xml:space="preserve"> and </w:t>
      </w:r>
      <w:r w:rsidRPr="0069553C">
        <w:rPr>
          <w:rStyle w:val="Appref"/>
          <w:b/>
          <w:bCs/>
          <w:color w:val="000000"/>
        </w:rPr>
        <w:t>30A</w:t>
      </w:r>
      <w:r>
        <w:t xml:space="preserve"> under § 2 above, the modification shall lapse if the complete due diligence information is not submitted in accordance with § 5.</w:t>
      </w:r>
    </w:p>
    <w:p w14:paraId="6445EF26" w14:textId="173CF2D6" w:rsidR="00136877" w:rsidRDefault="00136877" w:rsidP="00AF4DAD">
      <w:r>
        <w:t>With respect to the request for application of Article </w:t>
      </w:r>
      <w:r w:rsidRPr="00FE4CFE">
        <w:t>6</w:t>
      </w:r>
      <w:r>
        <w:t xml:space="preserve"> of Appendix </w:t>
      </w:r>
      <w:r w:rsidRPr="00BB4957">
        <w:rPr>
          <w:rStyle w:val="Appref"/>
          <w:b/>
          <w:bCs/>
          <w:color w:val="000000"/>
        </w:rPr>
        <w:t>30B</w:t>
      </w:r>
      <w:r>
        <w:rPr>
          <w:rStyle w:val="Appref"/>
          <w:color w:val="000000"/>
        </w:rPr>
        <w:t xml:space="preserve"> </w:t>
      </w:r>
      <w:del w:id="37" w:author="CEPT" w:date="2023-08-30T12:01:00Z">
        <w:r w:rsidRPr="00C86138" w:rsidDel="00B22A73">
          <w:rPr>
            <w:rStyle w:val="Appref"/>
            <w:b/>
            <w:bCs/>
            <w:color w:val="000000"/>
          </w:rPr>
          <w:delText>(Rev.WRC</w:delText>
        </w:r>
        <w:r w:rsidRPr="00C86138" w:rsidDel="00B22A73">
          <w:rPr>
            <w:rStyle w:val="Appref"/>
            <w:b/>
            <w:bCs/>
            <w:color w:val="000000"/>
          </w:rPr>
          <w:noBreakHyphen/>
          <w:delText>19)</w:delText>
        </w:r>
        <w:r w:rsidDel="00B22A73">
          <w:delText xml:space="preserve"> </w:delText>
        </w:r>
      </w:del>
      <w:r>
        <w:t>under § 3 above, the network shall also be deleted from the Appendix </w:t>
      </w:r>
      <w:r w:rsidRPr="00C86138">
        <w:rPr>
          <w:rStyle w:val="Appref"/>
          <w:b/>
          <w:bCs/>
          <w:color w:val="000000"/>
        </w:rPr>
        <w:t>30B</w:t>
      </w:r>
      <w:r>
        <w:t xml:space="preserve"> List if the complete due diligence information is not submitted in accordance with § 6. When an allotment under Appendix </w:t>
      </w:r>
      <w:r w:rsidRPr="00BB4957">
        <w:rPr>
          <w:rStyle w:val="Appref"/>
          <w:b/>
        </w:rPr>
        <w:t>30B</w:t>
      </w:r>
      <w:r>
        <w:rPr>
          <w:b/>
          <w:bCs/>
        </w:rPr>
        <w:t xml:space="preserve"> </w:t>
      </w:r>
      <w:r>
        <w:t>is converted into an assignment, the assignment shall be reinstated in the Plan in accordance with § 6.33 </w:t>
      </w:r>
      <w:r>
        <w:rPr>
          <w:i/>
          <w:iCs/>
        </w:rPr>
        <w:t>c)</w:t>
      </w:r>
      <w:r>
        <w:t xml:space="preserve"> of Article </w:t>
      </w:r>
      <w:r w:rsidRPr="00C86138">
        <w:t xml:space="preserve">6 </w:t>
      </w:r>
      <w:r>
        <w:t>of Appendix </w:t>
      </w:r>
      <w:r w:rsidRPr="00BB4957">
        <w:rPr>
          <w:rStyle w:val="Appref"/>
          <w:b/>
        </w:rPr>
        <w:t>30B</w:t>
      </w:r>
      <w:del w:id="38" w:author="CEPT" w:date="2023-08-30T12:01:00Z">
        <w:r w:rsidRPr="00BB4957" w:rsidDel="00B22A73">
          <w:rPr>
            <w:b/>
          </w:rPr>
          <w:delText xml:space="preserve"> (</w:delText>
        </w:r>
        <w:r w:rsidRPr="00BB4957" w:rsidDel="00B22A73">
          <w:rPr>
            <w:rStyle w:val="Appref"/>
            <w:b/>
            <w:color w:val="000000"/>
          </w:rPr>
          <w:delText>Rev.</w:delText>
        </w:r>
        <w:r w:rsidDel="00B22A73">
          <w:rPr>
            <w:b/>
            <w:bCs/>
          </w:rPr>
          <w:delText>WRC</w:delText>
        </w:r>
        <w:r w:rsidDel="00B22A73">
          <w:rPr>
            <w:b/>
            <w:bCs/>
          </w:rPr>
          <w:noBreakHyphen/>
          <w:delText>19)</w:delText>
        </w:r>
      </w:del>
      <w:r>
        <w:t>.</w:t>
      </w:r>
    </w:p>
    <w:p w14:paraId="602482FF" w14:textId="77777777" w:rsidR="00136877" w:rsidRDefault="00136877" w:rsidP="00AF4DAD">
      <w:r>
        <w:t>12</w:t>
      </w:r>
      <w:r>
        <w:tab/>
        <w:t>When an administration has completely fulfilled the due diligence procedure but has not completed coordination, this does not preclude the application of No. </w:t>
      </w:r>
      <w:r w:rsidRPr="00BB4957">
        <w:rPr>
          <w:rStyle w:val="Artref"/>
          <w:b/>
          <w:bCs/>
          <w:color w:val="000000"/>
        </w:rPr>
        <w:t>11.41</w:t>
      </w:r>
      <w:r>
        <w:t xml:space="preserve"> by that administration.</w:t>
      </w:r>
    </w:p>
    <w:p w14:paraId="7F09072C" w14:textId="4AB1642A" w:rsidR="00136877" w:rsidRPr="00131A23" w:rsidRDefault="00136877" w:rsidP="00131A23">
      <w:pPr>
        <w:pStyle w:val="AnnexNo"/>
      </w:pPr>
      <w:r>
        <w:t>ANNEX 2 TO RESOLUTION 49 (Rev.WRC</w:t>
      </w:r>
      <w:r>
        <w:noBreakHyphen/>
      </w:r>
      <w:del w:id="39" w:author="CEPT" w:date="2023-08-30T12:02:00Z">
        <w:r w:rsidDel="00B22A73">
          <w:delText>19</w:delText>
        </w:r>
      </w:del>
      <w:ins w:id="40" w:author="CEPT" w:date="2023-08-30T12:02:00Z">
        <w:r w:rsidR="00B22A73">
          <w:t>23</w:t>
        </w:r>
      </w:ins>
      <w:r>
        <w:t>)</w:t>
      </w:r>
    </w:p>
    <w:p w14:paraId="1865280F" w14:textId="77777777" w:rsidR="00136877" w:rsidRDefault="00136877" w:rsidP="00AF4DAD">
      <w:pPr>
        <w:keepNext/>
        <w:keepLines/>
        <w:spacing w:before="280"/>
        <w:ind w:left="1134" w:hanging="1134"/>
        <w:outlineLvl w:val="0"/>
        <w:rPr>
          <w:b/>
          <w:sz w:val="28"/>
        </w:rPr>
      </w:pPr>
      <w:bookmarkStart w:id="41" w:name="_Toc327364308"/>
      <w:bookmarkStart w:id="42" w:name="_Toc324918304"/>
      <w:r>
        <w:rPr>
          <w:b/>
          <w:sz w:val="28"/>
        </w:rPr>
        <w:t>A</w:t>
      </w:r>
      <w:r>
        <w:rPr>
          <w:b/>
          <w:sz w:val="28"/>
        </w:rPr>
        <w:tab/>
        <w:t>Identity of the satellite network</w:t>
      </w:r>
      <w:bookmarkEnd w:id="41"/>
      <w:bookmarkEnd w:id="42"/>
    </w:p>
    <w:p w14:paraId="7BBE91B3" w14:textId="77777777" w:rsidR="00136877" w:rsidRDefault="00136877" w:rsidP="00AF4DAD">
      <w:pPr>
        <w:tabs>
          <w:tab w:val="clear" w:pos="2268"/>
          <w:tab w:val="left" w:pos="2608"/>
          <w:tab w:val="left" w:pos="3345"/>
        </w:tabs>
        <w:spacing w:before="80"/>
        <w:ind w:left="1134" w:hanging="1134"/>
      </w:pPr>
      <w:r>
        <w:rPr>
          <w:i/>
        </w:rPr>
        <w:t>a)</w:t>
      </w:r>
      <w:r>
        <w:rPr>
          <w:i/>
        </w:rPr>
        <w:tab/>
      </w:r>
      <w:r>
        <w:t>Identity of the satellite network</w:t>
      </w:r>
    </w:p>
    <w:p w14:paraId="58E88074" w14:textId="77777777" w:rsidR="00136877" w:rsidRDefault="00136877" w:rsidP="00AF4DAD">
      <w:pPr>
        <w:tabs>
          <w:tab w:val="clear" w:pos="2268"/>
          <w:tab w:val="left" w:pos="2608"/>
          <w:tab w:val="left" w:pos="3345"/>
        </w:tabs>
        <w:spacing w:before="80"/>
        <w:ind w:left="1134" w:hanging="1134"/>
      </w:pPr>
      <w:r>
        <w:rPr>
          <w:i/>
        </w:rPr>
        <w:t>b)</w:t>
      </w:r>
      <w:r>
        <w:rPr>
          <w:i/>
        </w:rPr>
        <w:tab/>
      </w:r>
      <w:r>
        <w:t>Name of the administration</w:t>
      </w:r>
    </w:p>
    <w:p w14:paraId="6A94C8DD" w14:textId="77777777" w:rsidR="00136877" w:rsidRDefault="00136877" w:rsidP="00AF4DAD">
      <w:pPr>
        <w:tabs>
          <w:tab w:val="clear" w:pos="2268"/>
          <w:tab w:val="left" w:pos="2608"/>
          <w:tab w:val="left" w:pos="3345"/>
        </w:tabs>
        <w:spacing w:before="80"/>
        <w:ind w:left="1134" w:hanging="1134"/>
      </w:pPr>
      <w:r>
        <w:rPr>
          <w:i/>
        </w:rPr>
        <w:t>c)</w:t>
      </w:r>
      <w:r>
        <w:rPr>
          <w:i/>
        </w:rPr>
        <w:tab/>
      </w:r>
      <w:r>
        <w:t>Country symbol</w:t>
      </w:r>
    </w:p>
    <w:p w14:paraId="68EAC79C" w14:textId="77777777" w:rsidR="00136877" w:rsidRDefault="00136877" w:rsidP="00AF4DAD">
      <w:pPr>
        <w:tabs>
          <w:tab w:val="clear" w:pos="2268"/>
          <w:tab w:val="left" w:pos="2608"/>
          <w:tab w:val="left" w:pos="3345"/>
        </w:tabs>
        <w:spacing w:before="80"/>
        <w:ind w:left="1134" w:hanging="1134"/>
      </w:pPr>
      <w:r>
        <w:rPr>
          <w:i/>
        </w:rPr>
        <w:t>d)</w:t>
      </w:r>
      <w:r>
        <w:rPr>
          <w:i/>
        </w:rPr>
        <w:tab/>
      </w:r>
      <w:r>
        <w:t>Reference to the advance publication information or to the request for modification of the Region 2 Plan or for additional uses in Regions 1 and 3 under Appendices </w:t>
      </w:r>
      <w:r>
        <w:rPr>
          <w:b/>
          <w:color w:val="000000"/>
        </w:rPr>
        <w:t>30</w:t>
      </w:r>
      <w:r>
        <w:t xml:space="preserve"> and </w:t>
      </w:r>
      <w:r>
        <w:rPr>
          <w:b/>
          <w:color w:val="000000"/>
        </w:rPr>
        <w:t>30A</w:t>
      </w:r>
      <w:r>
        <w:rPr>
          <w:bCs/>
          <w:color w:val="000000"/>
        </w:rPr>
        <w:t>; or reference to the information processed under Article 6 of Appendix </w:t>
      </w:r>
      <w:r>
        <w:rPr>
          <w:b/>
          <w:bCs/>
          <w:color w:val="000000"/>
        </w:rPr>
        <w:t>30B </w:t>
      </w:r>
      <w:del w:id="43" w:author="CEPT" w:date="2023-08-30T12:02:00Z">
        <w:r w:rsidDel="00B22A73">
          <w:rPr>
            <w:b/>
            <w:color w:val="000000"/>
          </w:rPr>
          <w:delText>(Rev.WRC</w:delText>
        </w:r>
        <w:r w:rsidDel="00B22A73">
          <w:rPr>
            <w:b/>
            <w:color w:val="000000"/>
          </w:rPr>
          <w:noBreakHyphen/>
          <w:delText>19)</w:delText>
        </w:r>
      </w:del>
    </w:p>
    <w:p w14:paraId="11F89925" w14:textId="77777777" w:rsidR="00136877" w:rsidRDefault="00136877" w:rsidP="00AF4DAD">
      <w:pPr>
        <w:tabs>
          <w:tab w:val="clear" w:pos="2268"/>
          <w:tab w:val="left" w:pos="2608"/>
          <w:tab w:val="left" w:pos="3345"/>
        </w:tabs>
        <w:spacing w:before="80"/>
        <w:ind w:left="1134" w:hanging="1134"/>
      </w:pPr>
      <w:r>
        <w:rPr>
          <w:i/>
        </w:rPr>
        <w:t>e)</w:t>
      </w:r>
      <w:r>
        <w:rPr>
          <w:i/>
        </w:rPr>
        <w:tab/>
      </w:r>
      <w:r>
        <w:t>Reference to the request for coordination (not applicable for Appendices </w:t>
      </w:r>
      <w:r>
        <w:rPr>
          <w:b/>
          <w:color w:val="000000"/>
        </w:rPr>
        <w:t>30</w:t>
      </w:r>
      <w:r>
        <w:t xml:space="preserve">, </w:t>
      </w:r>
      <w:r>
        <w:rPr>
          <w:b/>
          <w:color w:val="000000"/>
        </w:rPr>
        <w:t>30A</w:t>
      </w:r>
      <w:r>
        <w:rPr>
          <w:bCs/>
          <w:color w:val="000000"/>
        </w:rPr>
        <w:t xml:space="preserve"> and </w:t>
      </w:r>
      <w:r>
        <w:rPr>
          <w:b/>
          <w:color w:val="000000"/>
        </w:rPr>
        <w:t>30B</w:t>
      </w:r>
      <w:r>
        <w:t>)</w:t>
      </w:r>
    </w:p>
    <w:p w14:paraId="0917E262" w14:textId="77777777" w:rsidR="00136877" w:rsidRDefault="00136877" w:rsidP="00AF4DAD">
      <w:pPr>
        <w:tabs>
          <w:tab w:val="clear" w:pos="2268"/>
          <w:tab w:val="left" w:pos="2608"/>
          <w:tab w:val="left" w:pos="3345"/>
        </w:tabs>
        <w:spacing w:before="80"/>
        <w:ind w:left="1134" w:hanging="1134"/>
      </w:pPr>
      <w:r>
        <w:rPr>
          <w:i/>
        </w:rPr>
        <w:t>f)</w:t>
      </w:r>
      <w:r>
        <w:rPr>
          <w:i/>
        </w:rPr>
        <w:tab/>
      </w:r>
      <w:r>
        <w:t>Frequency band(s)</w:t>
      </w:r>
    </w:p>
    <w:p w14:paraId="74547715" w14:textId="77777777" w:rsidR="00136877" w:rsidRDefault="00136877" w:rsidP="00AF4DAD">
      <w:pPr>
        <w:tabs>
          <w:tab w:val="clear" w:pos="2268"/>
          <w:tab w:val="left" w:pos="2608"/>
          <w:tab w:val="left" w:pos="3345"/>
        </w:tabs>
        <w:spacing w:before="80"/>
        <w:ind w:left="1134" w:hanging="1134"/>
      </w:pPr>
      <w:r>
        <w:rPr>
          <w:i/>
        </w:rPr>
        <w:t>g)</w:t>
      </w:r>
      <w:r>
        <w:rPr>
          <w:i/>
        </w:rPr>
        <w:tab/>
      </w:r>
      <w:r>
        <w:t>Name of the operator</w:t>
      </w:r>
    </w:p>
    <w:p w14:paraId="67694448" w14:textId="77777777" w:rsidR="00136877" w:rsidRDefault="00136877" w:rsidP="00AF4DAD">
      <w:pPr>
        <w:tabs>
          <w:tab w:val="clear" w:pos="2268"/>
          <w:tab w:val="left" w:pos="2608"/>
          <w:tab w:val="left" w:pos="3345"/>
        </w:tabs>
        <w:spacing w:before="80"/>
        <w:ind w:left="1134" w:hanging="1134"/>
      </w:pPr>
      <w:r>
        <w:rPr>
          <w:i/>
        </w:rPr>
        <w:t>h)</w:t>
      </w:r>
      <w:r>
        <w:rPr>
          <w:i/>
        </w:rPr>
        <w:tab/>
      </w:r>
      <w:r>
        <w:t>Name of the satellite</w:t>
      </w:r>
    </w:p>
    <w:p w14:paraId="4C6D6E79" w14:textId="77777777" w:rsidR="00136877" w:rsidRDefault="00136877" w:rsidP="00AF4DAD">
      <w:pPr>
        <w:tabs>
          <w:tab w:val="clear" w:pos="2268"/>
          <w:tab w:val="left" w:pos="2608"/>
          <w:tab w:val="left" w:pos="3345"/>
        </w:tabs>
        <w:spacing w:before="80"/>
        <w:ind w:left="1134" w:hanging="1134"/>
      </w:pPr>
      <w:r>
        <w:rPr>
          <w:i/>
        </w:rPr>
        <w:t>i)</w:t>
      </w:r>
      <w:r>
        <w:rPr>
          <w:i/>
        </w:rPr>
        <w:tab/>
      </w:r>
      <w:r>
        <w:t>Orbital characteristics.</w:t>
      </w:r>
    </w:p>
    <w:p w14:paraId="1D33FC83" w14:textId="77777777" w:rsidR="00136877" w:rsidRDefault="00136877" w:rsidP="00AF4DAD">
      <w:pPr>
        <w:keepNext/>
        <w:keepLines/>
        <w:spacing w:before="280"/>
        <w:ind w:left="1134" w:hanging="1134"/>
        <w:outlineLvl w:val="0"/>
        <w:rPr>
          <w:b/>
          <w:sz w:val="28"/>
        </w:rPr>
      </w:pPr>
      <w:bookmarkStart w:id="44" w:name="_Toc327364309"/>
      <w:bookmarkStart w:id="45" w:name="_Toc324918305"/>
      <w:r>
        <w:rPr>
          <w:b/>
          <w:sz w:val="28"/>
        </w:rPr>
        <w:t>B</w:t>
      </w:r>
      <w:r>
        <w:rPr>
          <w:b/>
          <w:sz w:val="28"/>
        </w:rPr>
        <w:tab/>
        <w:t>Spacecraft manufacturer</w:t>
      </w:r>
      <w:r>
        <w:rPr>
          <w:b/>
          <w:position w:val="6"/>
          <w:sz w:val="18"/>
        </w:rPr>
        <w:footnoteReference w:customMarkFollows="1" w:id="5"/>
        <w:t>*</w:t>
      </w:r>
      <w:bookmarkEnd w:id="44"/>
      <w:bookmarkEnd w:id="45"/>
    </w:p>
    <w:p w14:paraId="6E6AFE49" w14:textId="77777777" w:rsidR="00136877" w:rsidRDefault="00136877" w:rsidP="00AF4DAD">
      <w:pPr>
        <w:tabs>
          <w:tab w:val="clear" w:pos="2268"/>
          <w:tab w:val="left" w:pos="2608"/>
          <w:tab w:val="left" w:pos="3345"/>
        </w:tabs>
        <w:spacing w:before="80"/>
        <w:ind w:left="1134" w:hanging="1134"/>
      </w:pPr>
      <w:r>
        <w:rPr>
          <w:i/>
        </w:rPr>
        <w:t>a)</w:t>
      </w:r>
      <w:r>
        <w:rPr>
          <w:i/>
        </w:rPr>
        <w:tab/>
      </w:r>
      <w:r>
        <w:t>Name of the spacecraft manufacturer</w:t>
      </w:r>
    </w:p>
    <w:p w14:paraId="19AA286A" w14:textId="77777777" w:rsidR="00136877" w:rsidRDefault="00136877" w:rsidP="00AF4DAD">
      <w:pPr>
        <w:tabs>
          <w:tab w:val="clear" w:pos="2268"/>
          <w:tab w:val="left" w:pos="2608"/>
          <w:tab w:val="left" w:pos="3345"/>
        </w:tabs>
        <w:spacing w:before="80"/>
        <w:ind w:left="1134" w:hanging="1134"/>
      </w:pPr>
      <w:r>
        <w:rPr>
          <w:i/>
        </w:rPr>
        <w:t>b)</w:t>
      </w:r>
      <w:r>
        <w:rPr>
          <w:i/>
        </w:rPr>
        <w:tab/>
      </w:r>
      <w:r>
        <w:t>Date of execution of the contract</w:t>
      </w:r>
    </w:p>
    <w:p w14:paraId="2FDD2195" w14:textId="77777777" w:rsidR="00136877" w:rsidRDefault="00136877" w:rsidP="00AF4DAD">
      <w:pPr>
        <w:tabs>
          <w:tab w:val="clear" w:pos="2268"/>
          <w:tab w:val="left" w:pos="2608"/>
          <w:tab w:val="left" w:pos="3345"/>
        </w:tabs>
        <w:spacing w:before="80"/>
        <w:ind w:left="1134" w:hanging="1134"/>
      </w:pPr>
      <w:r>
        <w:rPr>
          <w:i/>
        </w:rPr>
        <w:t>c)</w:t>
      </w:r>
      <w:r>
        <w:rPr>
          <w:i/>
        </w:rPr>
        <w:tab/>
      </w:r>
      <w:r>
        <w:t>Contractual “delivery window”</w:t>
      </w:r>
    </w:p>
    <w:p w14:paraId="515E1803" w14:textId="77777777" w:rsidR="00136877" w:rsidRDefault="00136877" w:rsidP="00AF4DAD">
      <w:pPr>
        <w:tabs>
          <w:tab w:val="clear" w:pos="2268"/>
          <w:tab w:val="left" w:pos="2608"/>
          <w:tab w:val="left" w:pos="3345"/>
        </w:tabs>
        <w:spacing w:before="80"/>
        <w:ind w:left="1134" w:hanging="1134"/>
      </w:pPr>
      <w:r>
        <w:rPr>
          <w:i/>
        </w:rPr>
        <w:t>d)</w:t>
      </w:r>
      <w:r>
        <w:rPr>
          <w:i/>
        </w:rPr>
        <w:tab/>
      </w:r>
      <w:r>
        <w:t>Number of satellites procured.</w:t>
      </w:r>
    </w:p>
    <w:p w14:paraId="21CBFE7D" w14:textId="77777777" w:rsidR="00136877" w:rsidRDefault="00136877" w:rsidP="00AF4DAD">
      <w:pPr>
        <w:keepNext/>
        <w:keepLines/>
        <w:spacing w:before="280"/>
        <w:ind w:left="1134" w:hanging="1134"/>
        <w:outlineLvl w:val="0"/>
        <w:rPr>
          <w:b/>
          <w:sz w:val="28"/>
        </w:rPr>
      </w:pPr>
      <w:bookmarkStart w:id="46" w:name="_Toc327364310"/>
      <w:bookmarkStart w:id="47" w:name="_Toc324918306"/>
      <w:r>
        <w:rPr>
          <w:b/>
          <w:sz w:val="28"/>
        </w:rPr>
        <w:t>C</w:t>
      </w:r>
      <w:r>
        <w:rPr>
          <w:b/>
          <w:sz w:val="28"/>
        </w:rPr>
        <w:tab/>
        <w:t>Launch services provider</w:t>
      </w:r>
      <w:bookmarkEnd w:id="46"/>
      <w:bookmarkEnd w:id="47"/>
    </w:p>
    <w:p w14:paraId="29EEBB42" w14:textId="77777777" w:rsidR="00136877" w:rsidRDefault="00136877" w:rsidP="00AF4DAD">
      <w:pPr>
        <w:tabs>
          <w:tab w:val="clear" w:pos="2268"/>
          <w:tab w:val="left" w:pos="2608"/>
          <w:tab w:val="left" w:pos="3345"/>
        </w:tabs>
        <w:spacing w:before="80"/>
        <w:ind w:left="1134" w:hanging="1134"/>
      </w:pPr>
      <w:r>
        <w:rPr>
          <w:i/>
        </w:rPr>
        <w:t>a)</w:t>
      </w:r>
      <w:r>
        <w:rPr>
          <w:i/>
        </w:rPr>
        <w:tab/>
      </w:r>
      <w:r>
        <w:t>Name of the launch vehicle provider</w:t>
      </w:r>
    </w:p>
    <w:p w14:paraId="46928F25" w14:textId="77777777" w:rsidR="00136877" w:rsidRDefault="00136877" w:rsidP="00AF4DAD">
      <w:pPr>
        <w:tabs>
          <w:tab w:val="clear" w:pos="2268"/>
          <w:tab w:val="left" w:pos="2608"/>
          <w:tab w:val="left" w:pos="3345"/>
        </w:tabs>
        <w:spacing w:before="80"/>
        <w:ind w:left="1134" w:hanging="1134"/>
      </w:pPr>
      <w:r>
        <w:rPr>
          <w:i/>
        </w:rPr>
        <w:lastRenderedPageBreak/>
        <w:t>b)</w:t>
      </w:r>
      <w:r>
        <w:rPr>
          <w:i/>
        </w:rPr>
        <w:tab/>
      </w:r>
      <w:r>
        <w:t>Date of execution of the contract</w:t>
      </w:r>
    </w:p>
    <w:p w14:paraId="7F8A52CF" w14:textId="77777777" w:rsidR="00136877" w:rsidRDefault="00136877" w:rsidP="00AF4DAD">
      <w:pPr>
        <w:tabs>
          <w:tab w:val="clear" w:pos="2268"/>
          <w:tab w:val="left" w:pos="2608"/>
          <w:tab w:val="left" w:pos="3345"/>
        </w:tabs>
        <w:spacing w:before="80"/>
        <w:ind w:left="1134" w:hanging="1134"/>
      </w:pPr>
      <w:r>
        <w:rPr>
          <w:i/>
        </w:rPr>
        <w:t>c)</w:t>
      </w:r>
      <w:r>
        <w:rPr>
          <w:i/>
        </w:rPr>
        <w:tab/>
      </w:r>
      <w:r>
        <w:t>Launch or in-orbit delivery window</w:t>
      </w:r>
    </w:p>
    <w:p w14:paraId="7897BD44" w14:textId="77777777" w:rsidR="00136877" w:rsidRDefault="00136877" w:rsidP="00AF4DAD">
      <w:pPr>
        <w:tabs>
          <w:tab w:val="clear" w:pos="2268"/>
          <w:tab w:val="left" w:pos="2608"/>
          <w:tab w:val="left" w:pos="3345"/>
        </w:tabs>
        <w:spacing w:before="80"/>
        <w:ind w:left="1134" w:hanging="1134"/>
      </w:pPr>
      <w:r>
        <w:rPr>
          <w:i/>
        </w:rPr>
        <w:t>d)</w:t>
      </w:r>
      <w:r>
        <w:rPr>
          <w:i/>
        </w:rPr>
        <w:tab/>
      </w:r>
      <w:r>
        <w:t>Name of the launch vehicle</w:t>
      </w:r>
    </w:p>
    <w:p w14:paraId="7044D375" w14:textId="77777777" w:rsidR="00136877" w:rsidRDefault="00136877" w:rsidP="00AF4DAD">
      <w:r>
        <w:rPr>
          <w:i/>
        </w:rPr>
        <w:t>e)</w:t>
      </w:r>
      <w:r>
        <w:rPr>
          <w:i/>
        </w:rPr>
        <w:tab/>
      </w:r>
      <w:r>
        <w:t>Name and location of the launch facility.</w:t>
      </w:r>
    </w:p>
    <w:p w14:paraId="1B713627" w14:textId="1DE2DE89" w:rsidR="00A50859" w:rsidRDefault="00136877">
      <w:pPr>
        <w:pStyle w:val="Reasons"/>
      </w:pPr>
      <w:r w:rsidRPr="006D1D59">
        <w:rPr>
          <w:b/>
        </w:rPr>
        <w:t>Reasons:</w:t>
      </w:r>
      <w:r w:rsidRPr="006D1D59">
        <w:tab/>
      </w:r>
      <w:r w:rsidR="000A1780" w:rsidRPr="006D1D59">
        <w:t xml:space="preserve">Language correction introducing the correct form of the adjective in English: “orbital”. Furthermore, </w:t>
      </w:r>
      <w:r w:rsidR="00B22A73" w:rsidRPr="006D1D59">
        <w:t>“</w:t>
      </w:r>
      <w:r w:rsidR="00B22A73" w:rsidRPr="006D1D59">
        <w:rPr>
          <w:b/>
          <w:bCs/>
        </w:rPr>
        <w:t>(Rev.WRC-19)</w:t>
      </w:r>
      <w:r w:rsidR="00B22A73" w:rsidRPr="006D1D59">
        <w:t>”</w:t>
      </w:r>
      <w:r w:rsidR="00B22A73" w:rsidRPr="006D1D59">
        <w:rPr>
          <w:b/>
          <w:bCs/>
        </w:rPr>
        <w:t xml:space="preserve"> </w:t>
      </w:r>
      <w:r w:rsidR="00B22A73" w:rsidRPr="006D1D59">
        <w:t>removed from reference</w:t>
      </w:r>
      <w:r w:rsidR="000A1780" w:rsidRPr="006D1D59">
        <w:t>s</w:t>
      </w:r>
      <w:r w:rsidR="00B22A73" w:rsidRPr="006D1D59">
        <w:t xml:space="preserve"> to Appendix </w:t>
      </w:r>
      <w:r w:rsidR="00B22A73" w:rsidRPr="006D1D59">
        <w:rPr>
          <w:b/>
          <w:bCs/>
        </w:rPr>
        <w:t>30B</w:t>
      </w:r>
      <w:r w:rsidR="00B22A73" w:rsidRPr="006D1D59">
        <w:t xml:space="preserve"> for consistency.</w:t>
      </w:r>
    </w:p>
    <w:p w14:paraId="61373960" w14:textId="2C4020B8" w:rsidR="00A50859" w:rsidRDefault="00136877">
      <w:pPr>
        <w:pStyle w:val="Proposal"/>
      </w:pPr>
      <w:r>
        <w:t>SUP</w:t>
      </w:r>
      <w:r>
        <w:tab/>
        <w:t>EUR/</w:t>
      </w:r>
      <w:r w:rsidR="008309AA">
        <w:t>XXXX</w:t>
      </w:r>
      <w:r w:rsidR="00DA75BE">
        <w:t>A21A2/</w:t>
      </w:r>
      <w:r w:rsidR="006D1D59">
        <w:t>3</w:t>
      </w:r>
    </w:p>
    <w:p w14:paraId="1EA11575" w14:textId="77777777" w:rsidR="00136877" w:rsidRPr="006905BC" w:rsidRDefault="00136877" w:rsidP="0087044E">
      <w:pPr>
        <w:pStyle w:val="ResNo"/>
      </w:pPr>
      <w:bookmarkStart w:id="48" w:name="_Toc39649341"/>
      <w:r w:rsidRPr="006905BC">
        <w:t xml:space="preserve">RESOLUTION </w:t>
      </w:r>
      <w:r w:rsidRPr="006905BC">
        <w:rPr>
          <w:rStyle w:val="href"/>
        </w:rPr>
        <w:t>75</w:t>
      </w:r>
      <w:r w:rsidRPr="006905BC">
        <w:t xml:space="preserve"> (REV.WRC</w:t>
      </w:r>
      <w:r w:rsidRPr="006905BC">
        <w:noBreakHyphen/>
        <w:t>12)</w:t>
      </w:r>
      <w:bookmarkEnd w:id="48"/>
    </w:p>
    <w:p w14:paraId="24C0ED77" w14:textId="77777777" w:rsidR="00136877" w:rsidRPr="006905BC" w:rsidRDefault="00136877" w:rsidP="0087044E">
      <w:pPr>
        <w:pStyle w:val="Restitle"/>
      </w:pPr>
      <w:bookmarkStart w:id="49" w:name="_Toc319401752"/>
      <w:bookmarkStart w:id="50" w:name="_Toc327364330"/>
      <w:bookmarkStart w:id="51" w:name="_Toc450048603"/>
      <w:bookmarkStart w:id="52" w:name="_Toc39649342"/>
      <w:r w:rsidRPr="006905BC">
        <w:t xml:space="preserve">Development of the technical basis for determining the coordination area </w:t>
      </w:r>
      <w:r>
        <w:br/>
      </w:r>
      <w:r w:rsidRPr="006905BC">
        <w:t xml:space="preserve">for coordination of a receiving earth station in the space research service </w:t>
      </w:r>
      <w:r>
        <w:br/>
      </w:r>
      <w:r w:rsidRPr="006905BC">
        <w:t xml:space="preserve">(deep space) with transmitting stations of high-density applications </w:t>
      </w:r>
      <w:r>
        <w:br/>
      </w:r>
      <w:r w:rsidRPr="006905BC">
        <w:t>in the fixed service in the 31.8-32.3 GHz and 37-38 GHz bands</w:t>
      </w:r>
      <w:bookmarkEnd w:id="49"/>
      <w:bookmarkEnd w:id="50"/>
      <w:bookmarkEnd w:id="51"/>
      <w:bookmarkEnd w:id="52"/>
    </w:p>
    <w:p w14:paraId="1F2F5CE5" w14:textId="66F49747" w:rsidR="00A50859" w:rsidRDefault="00136877">
      <w:pPr>
        <w:pStyle w:val="Reasons"/>
      </w:pPr>
      <w:r>
        <w:rPr>
          <w:b/>
        </w:rPr>
        <w:t>Reasons:</w:t>
      </w:r>
      <w:r>
        <w:tab/>
      </w:r>
      <w:r w:rsidR="00B22A73" w:rsidRPr="009269A1">
        <w:rPr>
          <w:webHidden/>
        </w:rPr>
        <w:t>Techni</w:t>
      </w:r>
      <w:r w:rsidR="00B22A73" w:rsidRPr="009269A1">
        <w:t>cal elements requested by this Resolution have been developed by ITU-R (Recommendations ITU-R F.1760, F.1765), and no recent activity has been performed since then. Therefore, this Resolution could be considered as implemented</w:t>
      </w:r>
      <w:r w:rsidR="00B22A73">
        <w:t>.</w:t>
      </w:r>
    </w:p>
    <w:p w14:paraId="770B911C" w14:textId="6D8FB5FD" w:rsidR="00A50859" w:rsidRDefault="00136877">
      <w:pPr>
        <w:pStyle w:val="Proposal"/>
      </w:pPr>
      <w:r>
        <w:t>MOD</w:t>
      </w:r>
      <w:r>
        <w:tab/>
        <w:t>EUR/</w:t>
      </w:r>
      <w:r w:rsidR="008309AA">
        <w:t>XXXX</w:t>
      </w:r>
      <w:r w:rsidR="00DA75BE">
        <w:t>A21A2/</w:t>
      </w:r>
      <w:r w:rsidR="006D1D59">
        <w:t>4</w:t>
      </w:r>
    </w:p>
    <w:p w14:paraId="11CAC9CC" w14:textId="6266709F" w:rsidR="00136877" w:rsidRPr="006905BC" w:rsidRDefault="00136877" w:rsidP="0087044E">
      <w:pPr>
        <w:pStyle w:val="ResNo"/>
      </w:pPr>
      <w:bookmarkStart w:id="53" w:name="_Toc39649349"/>
      <w:r w:rsidRPr="006905BC">
        <w:t xml:space="preserve">RESOLUTION </w:t>
      </w:r>
      <w:r w:rsidRPr="006905BC">
        <w:rPr>
          <w:rStyle w:val="href"/>
        </w:rPr>
        <w:t>85</w:t>
      </w:r>
      <w:r w:rsidRPr="006905BC">
        <w:t xml:space="preserve"> (</w:t>
      </w:r>
      <w:ins w:id="54" w:author="CEPT" w:date="2023-08-30T12:04:00Z">
        <w:r w:rsidR="00B22A73">
          <w:t>REV.</w:t>
        </w:r>
      </w:ins>
      <w:r w:rsidRPr="006905BC">
        <w:t>WRC</w:t>
      </w:r>
      <w:r w:rsidRPr="006905BC">
        <w:noBreakHyphen/>
      </w:r>
      <w:del w:id="55" w:author="CEPT" w:date="2023-08-30T12:04:00Z">
        <w:r w:rsidRPr="006905BC" w:rsidDel="00B22A73">
          <w:delText>03</w:delText>
        </w:r>
      </w:del>
      <w:ins w:id="56" w:author="CEPT" w:date="2023-08-30T12:04:00Z">
        <w:r w:rsidR="00B22A73">
          <w:t>23</w:t>
        </w:r>
      </w:ins>
      <w:r w:rsidRPr="006905BC">
        <w:t>)</w:t>
      </w:r>
      <w:bookmarkEnd w:id="53"/>
    </w:p>
    <w:p w14:paraId="2BAC5CDF" w14:textId="77777777" w:rsidR="00136877" w:rsidRPr="006905BC" w:rsidRDefault="00136877" w:rsidP="0087044E">
      <w:pPr>
        <w:pStyle w:val="Restitle"/>
      </w:pPr>
      <w:bookmarkStart w:id="57" w:name="_Toc327364338"/>
      <w:bookmarkStart w:id="58" w:name="_Toc450048611"/>
      <w:bookmarkStart w:id="59" w:name="_Toc39649350"/>
      <w:r w:rsidRPr="006905BC">
        <w:t>Application of Article 22 of the Radio Regulations to the protection of geostationary fixed-satellite service and broadcasting-satellite service networks from non-geostationary fixed-satellite service systems</w:t>
      </w:r>
      <w:bookmarkEnd w:id="57"/>
      <w:bookmarkEnd w:id="58"/>
      <w:bookmarkEnd w:id="59"/>
    </w:p>
    <w:p w14:paraId="0E738E9D" w14:textId="147D4162" w:rsidR="00136877" w:rsidRPr="006905BC" w:rsidRDefault="00136877" w:rsidP="0087044E">
      <w:pPr>
        <w:pStyle w:val="Normalaftertitle"/>
      </w:pPr>
      <w:r w:rsidRPr="006905BC">
        <w:t>The World Radiocommunication Conference (</w:t>
      </w:r>
      <w:del w:id="60" w:author="CEPT" w:date="2023-08-30T12:04:00Z">
        <w:r w:rsidRPr="006905BC" w:rsidDel="00B22A73">
          <w:delText>Geneva</w:delText>
        </w:r>
      </w:del>
      <w:ins w:id="61" w:author="CEPT" w:date="2023-08-30T12:04:00Z">
        <w:r w:rsidR="00B22A73">
          <w:t>Dubai</w:t>
        </w:r>
      </w:ins>
      <w:r w:rsidRPr="006905BC">
        <w:t>, 20</w:t>
      </w:r>
      <w:ins w:id="62" w:author="CEPT" w:date="2023-08-30T12:04:00Z">
        <w:r w:rsidR="00B22A73">
          <w:t>2</w:t>
        </w:r>
      </w:ins>
      <w:del w:id="63" w:author="CEPT" w:date="2023-08-30T12:04:00Z">
        <w:r w:rsidRPr="006905BC" w:rsidDel="00B22A73">
          <w:delText>0</w:delText>
        </w:r>
      </w:del>
      <w:r w:rsidRPr="006905BC">
        <w:t>3),</w:t>
      </w:r>
    </w:p>
    <w:p w14:paraId="0232C7F9" w14:textId="77777777" w:rsidR="00136877" w:rsidRPr="006905BC" w:rsidRDefault="00136877" w:rsidP="0087044E">
      <w:pPr>
        <w:pStyle w:val="Call"/>
      </w:pPr>
      <w:r w:rsidRPr="006905BC">
        <w:t>considering</w:t>
      </w:r>
    </w:p>
    <w:p w14:paraId="712E5201" w14:textId="77777777" w:rsidR="00136877" w:rsidRPr="006905BC" w:rsidRDefault="00136877" w:rsidP="0087044E">
      <w:r w:rsidRPr="006905BC">
        <w:rPr>
          <w:i/>
          <w:iCs/>
        </w:rPr>
        <w:t>a)</w:t>
      </w:r>
      <w:r w:rsidRPr="006905BC">
        <w:rPr>
          <w:i/>
        </w:rPr>
        <w:tab/>
      </w:r>
      <w:r w:rsidRPr="006905BC">
        <w:t>that WRC-2000 adopted, in Article </w:t>
      </w:r>
      <w:r w:rsidRPr="006905BC">
        <w:rPr>
          <w:rStyle w:val="Artref"/>
          <w:b/>
          <w:color w:val="000000"/>
        </w:rPr>
        <w:t>22</w:t>
      </w:r>
      <w:r w:rsidRPr="006905BC">
        <w:rPr>
          <w:bCs/>
        </w:rPr>
        <w:t xml:space="preserve">, </w:t>
      </w:r>
      <w:r w:rsidRPr="006905BC">
        <w:t>single-entry limits applicable to non</w:t>
      </w:r>
      <w:r w:rsidRPr="006905BC">
        <w:noBreakHyphen/>
        <w:t>geostationary (non-GSO) fixed-satellite service (FSS) systems in certain parts of the frequency range 10.7-30 GHz to protect geostationary-satellite (GSO) networks operating in the same frequency bands;</w:t>
      </w:r>
    </w:p>
    <w:p w14:paraId="190CD333" w14:textId="77777777" w:rsidR="00136877" w:rsidRPr="006905BC" w:rsidRDefault="00136877" w:rsidP="0087044E">
      <w:r w:rsidRPr="006905BC">
        <w:rPr>
          <w:i/>
          <w:iCs/>
        </w:rPr>
        <w:t>b)</w:t>
      </w:r>
      <w:r w:rsidRPr="006905BC">
        <w:rPr>
          <w:i/>
        </w:rPr>
        <w:tab/>
      </w:r>
      <w:r w:rsidRPr="006905BC">
        <w:t>that, taking into account Nos. </w:t>
      </w:r>
      <w:r w:rsidRPr="006905BC">
        <w:rPr>
          <w:rStyle w:val="Artref"/>
          <w:b/>
          <w:color w:val="000000"/>
        </w:rPr>
        <w:t>22.5H</w:t>
      </w:r>
      <w:r w:rsidRPr="006905BC">
        <w:rPr>
          <w:b/>
        </w:rPr>
        <w:t xml:space="preserve"> </w:t>
      </w:r>
      <w:r w:rsidRPr="006905BC">
        <w:t>and </w:t>
      </w:r>
      <w:r w:rsidRPr="006905BC">
        <w:rPr>
          <w:rStyle w:val="Artref"/>
          <w:b/>
          <w:color w:val="000000"/>
        </w:rPr>
        <w:t>22.5I</w:t>
      </w:r>
      <w:r w:rsidRPr="006905BC">
        <w:t xml:space="preserve">, wherever the limits referred to in </w:t>
      </w:r>
      <w:r w:rsidRPr="006905BC">
        <w:rPr>
          <w:i/>
        </w:rPr>
        <w:t>considering </w:t>
      </w:r>
      <w:r w:rsidRPr="006905BC">
        <w:rPr>
          <w:i/>
          <w:iCs/>
        </w:rPr>
        <w:t>a)</w:t>
      </w:r>
      <w:r w:rsidRPr="006905BC">
        <w:t xml:space="preserve"> are exceeded by a non-GSO FSS system to which the limits apply without the agreement of the concerned administrations, this constitutes a violation of the obligations under No. </w:t>
      </w:r>
      <w:r w:rsidRPr="006905BC">
        <w:rPr>
          <w:rStyle w:val="Artref"/>
          <w:b/>
          <w:color w:val="000000"/>
        </w:rPr>
        <w:t>22.2</w:t>
      </w:r>
      <w:r w:rsidRPr="006905BC">
        <w:t>;</w:t>
      </w:r>
    </w:p>
    <w:p w14:paraId="1C0F060D" w14:textId="645A6D90" w:rsidR="00136877" w:rsidRPr="006905BC" w:rsidRDefault="00136877" w:rsidP="0087044E">
      <w:r w:rsidRPr="006905BC">
        <w:rPr>
          <w:i/>
          <w:iCs/>
          <w:snapToGrid w:val="0"/>
          <w:lang w:eastAsia="fr-FR"/>
        </w:rPr>
        <w:t>c)</w:t>
      </w:r>
      <w:r w:rsidRPr="006905BC">
        <w:rPr>
          <w:i/>
          <w:snapToGrid w:val="0"/>
          <w:lang w:eastAsia="fr-FR"/>
        </w:rPr>
        <w:tab/>
      </w:r>
      <w:r w:rsidRPr="006905BC">
        <w:rPr>
          <w:snapToGrid w:val="0"/>
          <w:lang w:eastAsia="fr-FR"/>
        </w:rPr>
        <w:t>that ITU</w:t>
      </w:r>
      <w:r w:rsidRPr="006905BC">
        <w:rPr>
          <w:snapToGrid w:val="0"/>
          <w:lang w:eastAsia="fr-FR"/>
        </w:rPr>
        <w:noBreakHyphen/>
        <w:t>R has developed Recommendation ITU</w:t>
      </w:r>
      <w:r w:rsidRPr="006905BC">
        <w:rPr>
          <w:snapToGrid w:val="0"/>
          <w:lang w:eastAsia="fr-FR"/>
        </w:rPr>
        <w:noBreakHyphen/>
        <w:t>R S.1503 to provide a f</w:t>
      </w:r>
      <w:r w:rsidRPr="006905BC">
        <w:t>unctional description to be used in developing software tools for determining the conformity of non</w:t>
      </w:r>
      <w:r w:rsidRPr="006905BC">
        <w:noBreakHyphen/>
        <w:t>GSO FSS networks with limits contained in Article </w:t>
      </w:r>
      <w:r w:rsidRPr="006905BC">
        <w:rPr>
          <w:rStyle w:val="Artref"/>
          <w:b/>
          <w:color w:val="000000"/>
        </w:rPr>
        <w:t>22</w:t>
      </w:r>
      <w:ins w:id="64" w:author="CEPT" w:date="2023-08-30T12:05:00Z">
        <w:r w:rsidR="00B22A73">
          <w:rPr>
            <w:rStyle w:val="Artref"/>
            <w:color w:val="000000"/>
          </w:rPr>
          <w:t>, and revisions to this Recommendation are ongoing</w:t>
        </w:r>
      </w:ins>
      <w:r w:rsidRPr="006905BC">
        <w:t>;</w:t>
      </w:r>
    </w:p>
    <w:p w14:paraId="0767CEE2" w14:textId="6F2786AA" w:rsidR="00136877" w:rsidRPr="006905BC" w:rsidRDefault="00136877" w:rsidP="0087044E">
      <w:r w:rsidRPr="006905BC">
        <w:rPr>
          <w:i/>
          <w:iCs/>
          <w:lang w:eastAsia="ko-KR"/>
        </w:rPr>
        <w:t>d)</w:t>
      </w:r>
      <w:r w:rsidRPr="006905BC">
        <w:rPr>
          <w:lang w:eastAsia="ko-KR"/>
        </w:rPr>
        <w:tab/>
        <w:t xml:space="preserve">that there </w:t>
      </w:r>
      <w:del w:id="65" w:author="CEPT" w:date="2023-08-30T12:05:00Z">
        <w:r w:rsidRPr="006905BC" w:rsidDel="00B22A73">
          <w:rPr>
            <w:lang w:eastAsia="ko-KR"/>
          </w:rPr>
          <w:delText>is currently</w:delText>
        </w:r>
      </w:del>
      <w:ins w:id="66" w:author="CEPT" w:date="2023-08-30T12:05:00Z">
        <w:r w:rsidR="00B22A73">
          <w:rPr>
            <w:lang w:eastAsia="ko-KR"/>
          </w:rPr>
          <w:t>was</w:t>
        </w:r>
      </w:ins>
      <w:r w:rsidRPr="006905BC">
        <w:rPr>
          <w:lang w:eastAsia="ko-KR"/>
        </w:rPr>
        <w:t xml:space="preserve"> no software tool available to the Radiocommunication Bureau for epfd examinations</w:t>
      </w:r>
      <w:ins w:id="67" w:author="CEPT" w:date="2023-08-30T12:05:00Z">
        <w:r w:rsidR="00B22A73" w:rsidRPr="00B22A73">
          <w:rPr>
            <w:lang w:eastAsia="ko-KR"/>
          </w:rPr>
          <w:t xml:space="preserve"> </w:t>
        </w:r>
        <w:r w:rsidR="00B22A73">
          <w:rPr>
            <w:lang w:eastAsia="ko-KR"/>
          </w:rPr>
          <w:t xml:space="preserve">until the publication of the Circular Letter CR/414 on 6 December 2016 informing </w:t>
        </w:r>
        <w:r w:rsidR="00B22A73">
          <w:t>administrations that the final version of the software for implementing Recommendation ITU-R S.1503-2 is available</w:t>
        </w:r>
      </w:ins>
      <w:r w:rsidRPr="006905BC">
        <w:rPr>
          <w:lang w:eastAsia="ko-KR"/>
        </w:rPr>
        <w:t>;</w:t>
      </w:r>
    </w:p>
    <w:p w14:paraId="34786362" w14:textId="3965524E" w:rsidR="00136877" w:rsidRPr="006905BC" w:rsidRDefault="00136877" w:rsidP="0087044E">
      <w:r w:rsidRPr="006905BC">
        <w:rPr>
          <w:i/>
        </w:rPr>
        <w:lastRenderedPageBreak/>
        <w:t>e)</w:t>
      </w:r>
      <w:r w:rsidRPr="006905BC">
        <w:tab/>
      </w:r>
      <w:ins w:id="68" w:author="CEPT" w:date="2023-08-30T12:05:00Z">
        <w:r w:rsidR="00E53DAD">
          <w:rPr>
            <w:lang w:eastAsia="ko-KR"/>
          </w:rPr>
          <w:t>that the software may not adequately model certain non-GSO FSS systems and further improvements to Recommendation ITU-R S.1503 may be necessary</w:t>
        </w:r>
      </w:ins>
      <w:del w:id="69" w:author="CEPT" w:date="2023-08-30T12:06:00Z">
        <w:r w:rsidRPr="006905BC" w:rsidDel="00E53DAD">
          <w:delText>that the Bureau has issued Circular Letters CR/176 and CR/182, which request additional information from non</w:delText>
        </w:r>
        <w:r w:rsidRPr="006905BC" w:rsidDel="00E53DAD">
          <w:noBreakHyphen/>
          <w:delText>GSO systems in order to examine them for compliance with the Article </w:delText>
        </w:r>
        <w:r w:rsidRPr="006905BC" w:rsidDel="00E53DAD">
          <w:rPr>
            <w:rStyle w:val="Artref"/>
            <w:b/>
            <w:color w:val="000000"/>
          </w:rPr>
          <w:delText>22</w:delText>
        </w:r>
        <w:r w:rsidRPr="006905BC" w:rsidDel="00E53DAD">
          <w:delText xml:space="preserve"> epfd limits</w:delText>
        </w:r>
      </w:del>
      <w:r w:rsidRPr="006905BC">
        <w:t>;</w:t>
      </w:r>
    </w:p>
    <w:p w14:paraId="098971AF" w14:textId="5020B18D" w:rsidR="00136877" w:rsidRPr="006905BC" w:rsidRDefault="00136877" w:rsidP="0087044E">
      <w:pPr>
        <w:rPr>
          <w:lang w:eastAsia="ko-KR"/>
        </w:rPr>
      </w:pPr>
      <w:r w:rsidRPr="006905BC">
        <w:rPr>
          <w:i/>
          <w:lang w:eastAsia="ko-KR"/>
        </w:rPr>
        <w:t>f)</w:t>
      </w:r>
      <w:r w:rsidRPr="006905BC">
        <w:rPr>
          <w:lang w:eastAsia="ko-KR"/>
        </w:rPr>
        <w:tab/>
        <w:t xml:space="preserve">that, </w:t>
      </w:r>
      <w:del w:id="70" w:author="CEPT" w:date="2023-08-30T12:06:00Z">
        <w:r w:rsidRPr="006905BC" w:rsidDel="00E53DAD">
          <w:rPr>
            <w:lang w:eastAsia="ko-KR"/>
          </w:rPr>
          <w:delText xml:space="preserve">since </w:delText>
        </w:r>
      </w:del>
      <w:ins w:id="71" w:author="CEPT" w:date="2023-08-30T12:06:00Z">
        <w:r w:rsidR="00E53DAD">
          <w:rPr>
            <w:lang w:eastAsia="ko-KR"/>
          </w:rPr>
          <w:t>when</w:t>
        </w:r>
        <w:r w:rsidR="00E53DAD" w:rsidRPr="006905BC">
          <w:rPr>
            <w:lang w:eastAsia="ko-KR"/>
          </w:rPr>
          <w:t xml:space="preserve"> </w:t>
        </w:r>
      </w:ins>
      <w:r w:rsidRPr="006905BC">
        <w:rPr>
          <w:lang w:eastAsia="ko-KR"/>
        </w:rPr>
        <w:t xml:space="preserve">no epfd validation software </w:t>
      </w:r>
      <w:del w:id="72" w:author="CEPT" w:date="2023-08-30T12:06:00Z">
        <w:r w:rsidRPr="006905BC" w:rsidDel="00E53DAD">
          <w:rPr>
            <w:lang w:eastAsia="ko-KR"/>
          </w:rPr>
          <w:delText xml:space="preserve">is </w:delText>
        </w:r>
      </w:del>
      <w:ins w:id="73" w:author="CEPT" w:date="2023-08-30T12:06:00Z">
        <w:r w:rsidR="00E53DAD">
          <w:rPr>
            <w:lang w:eastAsia="ko-KR"/>
          </w:rPr>
          <w:t>was</w:t>
        </w:r>
        <w:r w:rsidR="00E53DAD" w:rsidRPr="006905BC">
          <w:rPr>
            <w:lang w:eastAsia="ko-KR"/>
          </w:rPr>
          <w:t xml:space="preserve"> </w:t>
        </w:r>
      </w:ins>
      <w:r w:rsidRPr="006905BC">
        <w:rPr>
          <w:lang w:eastAsia="ko-KR"/>
        </w:rPr>
        <w:t>available, the Bureau has requested commitments from the notifying administrations that they will meet the epfd limits in Tables </w:t>
      </w:r>
      <w:r w:rsidRPr="006905BC">
        <w:rPr>
          <w:b/>
        </w:rPr>
        <w:t>22</w:t>
      </w:r>
      <w:r w:rsidRPr="006905BC">
        <w:rPr>
          <w:b/>
        </w:rPr>
        <w:noBreakHyphen/>
        <w:t>1A</w:t>
      </w:r>
      <w:r w:rsidRPr="006905BC">
        <w:rPr>
          <w:lang w:eastAsia="ko-KR"/>
        </w:rPr>
        <w:t xml:space="preserve">, </w:t>
      </w:r>
      <w:r w:rsidRPr="006905BC">
        <w:rPr>
          <w:b/>
        </w:rPr>
        <w:t>22</w:t>
      </w:r>
      <w:r w:rsidRPr="006905BC">
        <w:rPr>
          <w:b/>
        </w:rPr>
        <w:noBreakHyphen/>
        <w:t>1B</w:t>
      </w:r>
      <w:r w:rsidRPr="006905BC">
        <w:rPr>
          <w:lang w:eastAsia="ko-KR"/>
        </w:rPr>
        <w:t xml:space="preserve">, </w:t>
      </w:r>
      <w:r w:rsidRPr="006905BC">
        <w:rPr>
          <w:b/>
        </w:rPr>
        <w:t>22</w:t>
      </w:r>
      <w:r w:rsidRPr="006905BC">
        <w:rPr>
          <w:b/>
        </w:rPr>
        <w:noBreakHyphen/>
        <w:t>1C</w:t>
      </w:r>
      <w:r w:rsidRPr="006905BC">
        <w:rPr>
          <w:lang w:eastAsia="ko-KR"/>
        </w:rPr>
        <w:t xml:space="preserve">, </w:t>
      </w:r>
      <w:r w:rsidRPr="006905BC">
        <w:rPr>
          <w:b/>
        </w:rPr>
        <w:t>22</w:t>
      </w:r>
      <w:r w:rsidRPr="006905BC">
        <w:rPr>
          <w:b/>
        </w:rPr>
        <w:noBreakHyphen/>
        <w:t>1D</w:t>
      </w:r>
      <w:r w:rsidRPr="006905BC">
        <w:rPr>
          <w:lang w:eastAsia="ko-KR"/>
        </w:rPr>
        <w:t xml:space="preserve">, </w:t>
      </w:r>
      <w:r w:rsidRPr="006905BC">
        <w:rPr>
          <w:b/>
        </w:rPr>
        <w:t>22</w:t>
      </w:r>
      <w:r w:rsidRPr="006905BC">
        <w:rPr>
          <w:b/>
        </w:rPr>
        <w:noBreakHyphen/>
        <w:t>1E</w:t>
      </w:r>
      <w:r w:rsidRPr="006905BC">
        <w:rPr>
          <w:lang w:eastAsia="ko-KR"/>
        </w:rPr>
        <w:t>,</w:t>
      </w:r>
      <w:r w:rsidRPr="006905BC">
        <w:rPr>
          <w:b/>
          <w:lang w:eastAsia="ko-KR"/>
        </w:rPr>
        <w:t xml:space="preserve"> </w:t>
      </w:r>
      <w:r w:rsidRPr="006905BC">
        <w:rPr>
          <w:b/>
        </w:rPr>
        <w:t>22</w:t>
      </w:r>
      <w:r w:rsidRPr="006905BC">
        <w:rPr>
          <w:b/>
        </w:rPr>
        <w:noBreakHyphen/>
        <w:t>2</w:t>
      </w:r>
      <w:r w:rsidRPr="006905BC">
        <w:rPr>
          <w:lang w:eastAsia="ko-KR"/>
        </w:rPr>
        <w:t xml:space="preserve"> and </w:t>
      </w:r>
      <w:r w:rsidRPr="006905BC">
        <w:rPr>
          <w:b/>
        </w:rPr>
        <w:t>22</w:t>
      </w:r>
      <w:r w:rsidRPr="006905BC">
        <w:rPr>
          <w:b/>
        </w:rPr>
        <w:noBreakHyphen/>
        <w:t>3</w:t>
      </w:r>
      <w:r w:rsidRPr="006905BC">
        <w:rPr>
          <w:bCs/>
          <w:lang w:eastAsia="ko-KR"/>
        </w:rPr>
        <w:t>,</w:t>
      </w:r>
      <w:r w:rsidRPr="006905BC">
        <w:rPr>
          <w:lang w:eastAsia="ko-KR"/>
        </w:rPr>
        <w:t xml:space="preserve"> and that under these commitments the Bureau </w:t>
      </w:r>
      <w:del w:id="74" w:author="CEPT" w:date="2023-08-30T12:06:00Z">
        <w:r w:rsidRPr="006905BC" w:rsidDel="00E53DAD">
          <w:rPr>
            <w:lang w:eastAsia="ko-KR"/>
          </w:rPr>
          <w:delText xml:space="preserve">gives </w:delText>
        </w:r>
      </w:del>
      <w:ins w:id="75" w:author="CEPT" w:date="2023-08-30T12:06:00Z">
        <w:r w:rsidR="00E53DAD">
          <w:rPr>
            <w:lang w:eastAsia="ko-KR"/>
          </w:rPr>
          <w:t>gave</w:t>
        </w:r>
        <w:r w:rsidR="00E53DAD" w:rsidRPr="006905BC">
          <w:rPr>
            <w:lang w:eastAsia="ko-KR"/>
          </w:rPr>
          <w:t xml:space="preserve"> </w:t>
        </w:r>
      </w:ins>
      <w:r w:rsidRPr="006905BC">
        <w:rPr>
          <w:lang w:eastAsia="ko-KR"/>
        </w:rPr>
        <w:t>qualified favourable findings to their systems;</w:t>
      </w:r>
    </w:p>
    <w:p w14:paraId="78DAFA32" w14:textId="22575954" w:rsidR="00136877" w:rsidRPr="006905BC" w:rsidRDefault="00136877" w:rsidP="0087044E">
      <w:pPr>
        <w:rPr>
          <w:lang w:eastAsia="ko-KR"/>
        </w:rPr>
      </w:pPr>
      <w:r w:rsidRPr="006905BC">
        <w:rPr>
          <w:i/>
          <w:lang w:eastAsia="ko-KR"/>
        </w:rPr>
        <w:t>g)</w:t>
      </w:r>
      <w:r w:rsidRPr="006905BC">
        <w:rPr>
          <w:lang w:eastAsia="ko-KR"/>
        </w:rPr>
        <w:tab/>
        <w:t xml:space="preserve">that the Bureau </w:t>
      </w:r>
      <w:del w:id="76" w:author="CEPT" w:date="2023-08-30T12:06:00Z">
        <w:r w:rsidRPr="006905BC" w:rsidDel="00E53DAD">
          <w:rPr>
            <w:lang w:eastAsia="ko-KR"/>
          </w:rPr>
          <w:delText xml:space="preserve">is </w:delText>
        </w:r>
      </w:del>
      <w:ins w:id="77" w:author="CEPT" w:date="2023-08-30T12:06:00Z">
        <w:r w:rsidR="00E53DAD">
          <w:rPr>
            <w:lang w:eastAsia="ko-KR"/>
          </w:rPr>
          <w:t>was</w:t>
        </w:r>
        <w:r w:rsidR="00E53DAD" w:rsidRPr="006905BC">
          <w:rPr>
            <w:lang w:eastAsia="ko-KR"/>
          </w:rPr>
          <w:t xml:space="preserve"> </w:t>
        </w:r>
      </w:ins>
      <w:r w:rsidRPr="006905BC">
        <w:rPr>
          <w:lang w:eastAsia="ko-KR"/>
        </w:rPr>
        <w:t>not in a position to perform its duties in relation to Nos. </w:t>
      </w:r>
      <w:r w:rsidRPr="006905BC">
        <w:rPr>
          <w:rStyle w:val="Artref"/>
          <w:b/>
          <w:color w:val="000000"/>
        </w:rPr>
        <w:t>9.7A</w:t>
      </w:r>
      <w:r w:rsidRPr="006905BC">
        <w:rPr>
          <w:lang w:eastAsia="ko-KR"/>
        </w:rPr>
        <w:t xml:space="preserve"> and </w:t>
      </w:r>
      <w:r w:rsidRPr="006905BC">
        <w:rPr>
          <w:rStyle w:val="Artref"/>
          <w:b/>
          <w:color w:val="000000"/>
        </w:rPr>
        <w:t>9.7B</w:t>
      </w:r>
      <w:r w:rsidRPr="006905BC">
        <w:rPr>
          <w:lang w:eastAsia="ko-KR"/>
        </w:rPr>
        <w:t xml:space="preserve"> due to the lack of epfd validation software;</w:t>
      </w:r>
    </w:p>
    <w:p w14:paraId="03BD5624" w14:textId="77777777" w:rsidR="00136877" w:rsidRDefault="00136877" w:rsidP="0087044E">
      <w:pPr>
        <w:rPr>
          <w:lang w:eastAsia="ko-KR"/>
        </w:rPr>
      </w:pPr>
      <w:r w:rsidRPr="006905BC">
        <w:rPr>
          <w:i/>
          <w:iCs/>
          <w:lang w:eastAsia="ko-KR"/>
        </w:rPr>
        <w:t>h)</w:t>
      </w:r>
      <w:r w:rsidRPr="006905BC">
        <w:rPr>
          <w:lang w:eastAsia="ko-KR"/>
        </w:rPr>
        <w:tab/>
        <w:t>that during the examination under Nos. </w:t>
      </w:r>
      <w:r w:rsidRPr="006905BC">
        <w:rPr>
          <w:rStyle w:val="Artref"/>
          <w:b/>
          <w:color w:val="000000"/>
        </w:rPr>
        <w:t>9.35</w:t>
      </w:r>
      <w:r w:rsidRPr="006905BC">
        <w:rPr>
          <w:lang w:eastAsia="ko-KR"/>
        </w:rPr>
        <w:t xml:space="preserve"> and </w:t>
      </w:r>
      <w:r w:rsidRPr="006905BC">
        <w:rPr>
          <w:rStyle w:val="Artref"/>
          <w:b/>
          <w:color w:val="000000"/>
        </w:rPr>
        <w:t>11.31</w:t>
      </w:r>
      <w:r w:rsidRPr="006905BC">
        <w:rPr>
          <w:lang w:eastAsia="ko-KR"/>
        </w:rPr>
        <w:t>, the Bureau examines non</w:t>
      </w:r>
      <w:r w:rsidRPr="006905BC">
        <w:rPr>
          <w:lang w:eastAsia="ko-KR"/>
        </w:rPr>
        <w:noBreakHyphen/>
        <w:t>GSO FSS systems to ensure their compliance with the single-entry epfd limits given in Tables </w:t>
      </w:r>
      <w:r w:rsidRPr="006905BC">
        <w:rPr>
          <w:b/>
        </w:rPr>
        <w:t>22</w:t>
      </w:r>
      <w:r w:rsidRPr="006905BC">
        <w:rPr>
          <w:b/>
        </w:rPr>
        <w:noBreakHyphen/>
        <w:t>1A</w:t>
      </w:r>
      <w:r w:rsidRPr="006905BC">
        <w:rPr>
          <w:lang w:eastAsia="ko-KR"/>
        </w:rPr>
        <w:t xml:space="preserve">, </w:t>
      </w:r>
      <w:r w:rsidRPr="006905BC">
        <w:rPr>
          <w:b/>
        </w:rPr>
        <w:t>22</w:t>
      </w:r>
      <w:r w:rsidRPr="006905BC">
        <w:rPr>
          <w:b/>
        </w:rPr>
        <w:noBreakHyphen/>
        <w:t>1B</w:t>
      </w:r>
      <w:r w:rsidRPr="006905BC">
        <w:rPr>
          <w:lang w:eastAsia="ko-KR"/>
        </w:rPr>
        <w:t xml:space="preserve">, </w:t>
      </w:r>
      <w:r w:rsidRPr="006905BC">
        <w:rPr>
          <w:b/>
        </w:rPr>
        <w:t>22</w:t>
      </w:r>
      <w:r w:rsidRPr="006905BC">
        <w:rPr>
          <w:b/>
        </w:rPr>
        <w:noBreakHyphen/>
        <w:t>1C</w:t>
      </w:r>
      <w:r w:rsidRPr="006905BC">
        <w:rPr>
          <w:lang w:eastAsia="ko-KR"/>
        </w:rPr>
        <w:t xml:space="preserve">, </w:t>
      </w:r>
      <w:r w:rsidRPr="006905BC">
        <w:rPr>
          <w:b/>
        </w:rPr>
        <w:t>22</w:t>
      </w:r>
      <w:r w:rsidRPr="006905BC">
        <w:rPr>
          <w:b/>
        </w:rPr>
        <w:noBreakHyphen/>
        <w:t>1D</w:t>
      </w:r>
      <w:r w:rsidRPr="006905BC">
        <w:rPr>
          <w:lang w:eastAsia="ko-KR"/>
        </w:rPr>
        <w:t xml:space="preserve">, </w:t>
      </w:r>
      <w:r w:rsidRPr="006905BC">
        <w:rPr>
          <w:b/>
        </w:rPr>
        <w:t>22</w:t>
      </w:r>
      <w:r w:rsidRPr="006905BC">
        <w:rPr>
          <w:b/>
        </w:rPr>
        <w:noBreakHyphen/>
        <w:t>1E</w:t>
      </w:r>
      <w:r w:rsidRPr="006905BC">
        <w:rPr>
          <w:lang w:eastAsia="ko-KR"/>
        </w:rPr>
        <w:t xml:space="preserve">, </w:t>
      </w:r>
      <w:r w:rsidRPr="006905BC">
        <w:rPr>
          <w:b/>
        </w:rPr>
        <w:t>22</w:t>
      </w:r>
      <w:r w:rsidRPr="006905BC">
        <w:rPr>
          <w:b/>
        </w:rPr>
        <w:noBreakHyphen/>
        <w:t>2</w:t>
      </w:r>
      <w:r w:rsidRPr="006905BC">
        <w:rPr>
          <w:lang w:eastAsia="ko-KR"/>
        </w:rPr>
        <w:t xml:space="preserve"> and </w:t>
      </w:r>
      <w:r w:rsidRPr="006905BC">
        <w:rPr>
          <w:b/>
        </w:rPr>
        <w:t>22</w:t>
      </w:r>
      <w:r w:rsidRPr="006905BC">
        <w:rPr>
          <w:b/>
        </w:rPr>
        <w:noBreakHyphen/>
        <w:t>3</w:t>
      </w:r>
      <w:r w:rsidRPr="006905BC">
        <w:rPr>
          <w:lang w:eastAsia="ko-KR"/>
        </w:rPr>
        <w:t>,</w:t>
      </w:r>
    </w:p>
    <w:p w14:paraId="119E4DDE" w14:textId="77777777" w:rsidR="00136877" w:rsidRPr="006905BC" w:rsidRDefault="00136877" w:rsidP="0087044E">
      <w:pPr>
        <w:pStyle w:val="Call"/>
      </w:pPr>
      <w:r w:rsidRPr="006905BC">
        <w:t>resolves</w:t>
      </w:r>
    </w:p>
    <w:p w14:paraId="02AC0272" w14:textId="77777777" w:rsidR="00E53DAD" w:rsidRPr="00E53DAD" w:rsidRDefault="00136877" w:rsidP="00E53DAD">
      <w:pPr>
        <w:rPr>
          <w:ins w:id="78" w:author="CEPT" w:date="2023-08-30T12:07:00Z"/>
          <w:lang w:eastAsia="ko-KR"/>
        </w:rPr>
      </w:pPr>
      <w:r w:rsidRPr="006905BC">
        <w:rPr>
          <w:lang w:eastAsia="ko-KR"/>
        </w:rPr>
        <w:t>1</w:t>
      </w:r>
      <w:r w:rsidRPr="006905BC">
        <w:rPr>
          <w:lang w:eastAsia="ko-KR"/>
        </w:rPr>
        <w:tab/>
        <w:t xml:space="preserve">that </w:t>
      </w:r>
      <w:del w:id="79" w:author="CEPT" w:date="2023-08-30T12:06:00Z">
        <w:r w:rsidRPr="006905BC" w:rsidDel="00E53DAD">
          <w:rPr>
            <w:lang w:eastAsia="ko-KR"/>
          </w:rPr>
          <w:delText xml:space="preserve">since </w:delText>
        </w:r>
      </w:del>
      <w:ins w:id="80" w:author="CEPT" w:date="2023-08-30T12:06:00Z">
        <w:r w:rsidR="00E53DAD">
          <w:rPr>
            <w:lang w:eastAsia="ko-KR"/>
          </w:rPr>
          <w:t>when</w:t>
        </w:r>
        <w:r w:rsidR="00E53DAD" w:rsidRPr="006905BC">
          <w:rPr>
            <w:lang w:eastAsia="ko-KR"/>
          </w:rPr>
          <w:t xml:space="preserve"> </w:t>
        </w:r>
      </w:ins>
      <w:r w:rsidRPr="006905BC">
        <w:rPr>
          <w:lang w:eastAsia="ko-KR"/>
        </w:rPr>
        <w:t>the Bureau is unable to examine non-GSO FSS systems subject to Nos. </w:t>
      </w:r>
      <w:r w:rsidRPr="006905BC">
        <w:rPr>
          <w:rStyle w:val="Artref"/>
          <w:b/>
          <w:color w:val="000000"/>
        </w:rPr>
        <w:t>22.5C</w:t>
      </w:r>
      <w:r w:rsidRPr="006905BC">
        <w:rPr>
          <w:lang w:eastAsia="ko-KR"/>
        </w:rPr>
        <w:t xml:space="preserve">, </w:t>
      </w:r>
      <w:r w:rsidRPr="006905BC">
        <w:rPr>
          <w:rStyle w:val="Artref"/>
          <w:b/>
          <w:color w:val="000000"/>
        </w:rPr>
        <w:t>22.5D</w:t>
      </w:r>
      <w:r w:rsidRPr="006905BC">
        <w:rPr>
          <w:lang w:eastAsia="ko-KR"/>
        </w:rPr>
        <w:t xml:space="preserve"> and </w:t>
      </w:r>
      <w:r w:rsidRPr="006905BC">
        <w:rPr>
          <w:rStyle w:val="Artref"/>
          <w:b/>
          <w:color w:val="000000"/>
        </w:rPr>
        <w:t>22.5F</w:t>
      </w:r>
      <w:r w:rsidRPr="006905BC">
        <w:rPr>
          <w:lang w:eastAsia="ko-KR"/>
        </w:rPr>
        <w:t xml:space="preserve"> under Nos. </w:t>
      </w:r>
      <w:r w:rsidRPr="006905BC">
        <w:rPr>
          <w:rStyle w:val="Artref"/>
          <w:b/>
          <w:color w:val="000000"/>
        </w:rPr>
        <w:t>9.35</w:t>
      </w:r>
      <w:r w:rsidRPr="006905BC">
        <w:rPr>
          <w:lang w:eastAsia="ko-KR"/>
        </w:rPr>
        <w:t xml:space="preserve"> and/or </w:t>
      </w:r>
      <w:r w:rsidRPr="006905BC">
        <w:rPr>
          <w:rStyle w:val="Artref"/>
          <w:b/>
          <w:color w:val="000000"/>
        </w:rPr>
        <w:t>11.31</w:t>
      </w:r>
      <w:r w:rsidRPr="006905BC">
        <w:rPr>
          <w:lang w:eastAsia="ko-KR"/>
        </w:rPr>
        <w:t>, the notifying administration shall send to the Bureau a commitment that the non-GSO FSS system complies with the limits given in Tables </w:t>
      </w:r>
      <w:r w:rsidRPr="006905BC">
        <w:rPr>
          <w:b/>
        </w:rPr>
        <w:t>22</w:t>
      </w:r>
      <w:r w:rsidRPr="006905BC">
        <w:rPr>
          <w:b/>
        </w:rPr>
        <w:noBreakHyphen/>
        <w:t>1A</w:t>
      </w:r>
      <w:r w:rsidRPr="006905BC">
        <w:rPr>
          <w:lang w:eastAsia="ko-KR"/>
        </w:rPr>
        <w:t xml:space="preserve">, </w:t>
      </w:r>
      <w:r w:rsidRPr="006905BC">
        <w:rPr>
          <w:b/>
        </w:rPr>
        <w:t>22</w:t>
      </w:r>
      <w:r w:rsidRPr="006905BC">
        <w:rPr>
          <w:b/>
        </w:rPr>
        <w:noBreakHyphen/>
        <w:t>1B</w:t>
      </w:r>
      <w:r w:rsidRPr="006905BC">
        <w:rPr>
          <w:lang w:eastAsia="ko-KR"/>
        </w:rPr>
        <w:t xml:space="preserve">, </w:t>
      </w:r>
      <w:r w:rsidRPr="006905BC">
        <w:rPr>
          <w:b/>
        </w:rPr>
        <w:t>22</w:t>
      </w:r>
      <w:r w:rsidRPr="006905BC">
        <w:rPr>
          <w:b/>
        </w:rPr>
        <w:noBreakHyphen/>
        <w:t>1C</w:t>
      </w:r>
      <w:r w:rsidRPr="006905BC">
        <w:rPr>
          <w:lang w:eastAsia="ko-KR"/>
        </w:rPr>
        <w:t xml:space="preserve">, </w:t>
      </w:r>
      <w:r w:rsidRPr="006905BC">
        <w:rPr>
          <w:b/>
        </w:rPr>
        <w:t>22</w:t>
      </w:r>
      <w:r w:rsidRPr="006905BC">
        <w:rPr>
          <w:b/>
        </w:rPr>
        <w:noBreakHyphen/>
        <w:t>1D</w:t>
      </w:r>
      <w:r w:rsidRPr="006905BC">
        <w:rPr>
          <w:lang w:eastAsia="ko-KR"/>
        </w:rPr>
        <w:t xml:space="preserve">, </w:t>
      </w:r>
      <w:r w:rsidRPr="006905BC">
        <w:rPr>
          <w:b/>
        </w:rPr>
        <w:t>22</w:t>
      </w:r>
      <w:r w:rsidRPr="006905BC">
        <w:rPr>
          <w:b/>
        </w:rPr>
        <w:noBreakHyphen/>
        <w:t>1E</w:t>
      </w:r>
      <w:r w:rsidRPr="006905BC">
        <w:rPr>
          <w:lang w:eastAsia="ko-KR"/>
        </w:rPr>
        <w:t xml:space="preserve">, </w:t>
      </w:r>
      <w:r w:rsidRPr="006905BC">
        <w:rPr>
          <w:b/>
        </w:rPr>
        <w:t>22</w:t>
      </w:r>
      <w:r w:rsidRPr="006905BC">
        <w:rPr>
          <w:b/>
        </w:rPr>
        <w:noBreakHyphen/>
        <w:t>2</w:t>
      </w:r>
      <w:r w:rsidRPr="006905BC">
        <w:rPr>
          <w:lang w:eastAsia="ko-KR"/>
        </w:rPr>
        <w:t xml:space="preserve"> and </w:t>
      </w:r>
      <w:r w:rsidRPr="006905BC">
        <w:rPr>
          <w:b/>
        </w:rPr>
        <w:t>22</w:t>
      </w:r>
      <w:r w:rsidRPr="006905BC">
        <w:rPr>
          <w:b/>
        </w:rPr>
        <w:noBreakHyphen/>
        <w:t>3</w:t>
      </w:r>
      <w:r w:rsidRPr="006905BC">
        <w:rPr>
          <w:lang w:eastAsia="ko-KR"/>
        </w:rPr>
        <w:t xml:space="preserve"> in addition to the information submitted under Nos. </w:t>
      </w:r>
      <w:r w:rsidRPr="006905BC">
        <w:rPr>
          <w:rStyle w:val="Artref"/>
          <w:b/>
          <w:color w:val="000000"/>
        </w:rPr>
        <w:t>9.30</w:t>
      </w:r>
      <w:r w:rsidRPr="006905BC">
        <w:rPr>
          <w:lang w:eastAsia="ko-KR"/>
        </w:rPr>
        <w:t xml:space="preserve"> and </w:t>
      </w:r>
      <w:r w:rsidRPr="006905BC">
        <w:rPr>
          <w:rStyle w:val="Artref"/>
          <w:b/>
          <w:color w:val="000000"/>
        </w:rPr>
        <w:t>11.15</w:t>
      </w:r>
      <w:ins w:id="81" w:author="CEPT" w:date="2023-08-30T12:07:00Z">
        <w:r w:rsidR="00E53DAD" w:rsidRPr="00E53DAD">
          <w:rPr>
            <w:rStyle w:val="Artref"/>
            <w:b/>
            <w:color w:val="000000"/>
          </w:rPr>
          <w:t xml:space="preserve">, </w:t>
        </w:r>
        <w:r w:rsidR="00E53DAD" w:rsidRPr="00E53DAD">
          <w:rPr>
            <w:lang w:eastAsia="ko-KR"/>
          </w:rPr>
          <w:t xml:space="preserve">as well as </w:t>
        </w:r>
        <w:r w:rsidR="00E53DAD" w:rsidRPr="00E53DAD">
          <w:rPr>
            <w:rFonts w:eastAsia="SimSun"/>
            <w:szCs w:val="24"/>
          </w:rPr>
          <w:t xml:space="preserve">detailed technical description including the results of epfd calculation using existing epfd validation software and the results of epfd calculation using simulation software with adequate modelling of the </w:t>
        </w:r>
        <w:r w:rsidR="00E53DAD" w:rsidRPr="00E53DAD">
          <w:rPr>
            <w:lang w:eastAsia="ko-KR"/>
          </w:rPr>
          <w:t>non-geostationary satellite FSS system;</w:t>
        </w:r>
      </w:ins>
    </w:p>
    <w:p w14:paraId="011DE644" w14:textId="232B331E" w:rsidR="00136877" w:rsidRPr="006905BC" w:rsidRDefault="00E53DAD" w:rsidP="00E53DAD">
      <w:pPr>
        <w:rPr>
          <w:lang w:eastAsia="ko-KR"/>
        </w:rPr>
      </w:pPr>
      <w:ins w:id="82" w:author="CEPT" w:date="2023-08-30T12:07:00Z">
        <w:r w:rsidRPr="00E53DAD">
          <w:rPr>
            <w:lang w:eastAsia="ko-KR"/>
          </w:rPr>
          <w:t>1bis</w:t>
        </w:r>
        <w:r w:rsidRPr="00E53DAD">
          <w:rPr>
            <w:lang w:eastAsia="ko-KR"/>
          </w:rPr>
          <w:tab/>
          <w:t xml:space="preserve">that the Bureau shall promptly make available on the ITU website the information referred to in </w:t>
        </w:r>
        <w:r w:rsidRPr="00E53DAD">
          <w:rPr>
            <w:i/>
            <w:lang w:eastAsia="ko-KR"/>
          </w:rPr>
          <w:t>resolves</w:t>
        </w:r>
        <w:r w:rsidRPr="00E53DAD">
          <w:rPr>
            <w:lang w:eastAsia="ko-KR"/>
          </w:rPr>
          <w:t xml:space="preserve"> 1</w:t>
        </w:r>
        <w:r>
          <w:rPr>
            <w:lang w:eastAsia="ko-KR"/>
          </w:rPr>
          <w:t xml:space="preserve"> </w:t>
        </w:r>
        <w:r w:rsidRPr="00E53DAD">
          <w:rPr>
            <w:lang w:eastAsia="ko-KR"/>
          </w:rPr>
          <w:t>(</w:t>
        </w:r>
        <w:r w:rsidRPr="00E53DAD">
          <w:rPr>
            <w:rFonts w:eastAsia="SimSun"/>
            <w:szCs w:val="24"/>
          </w:rPr>
          <w:t xml:space="preserve">results of epfd calculation using existing epfd validation software, results of epfd calculation using simulation software with adequate modelling of the </w:t>
        </w:r>
        <w:r w:rsidRPr="00E53DAD">
          <w:rPr>
            <w:lang w:eastAsia="ko-KR"/>
          </w:rPr>
          <w:t xml:space="preserve">non-geostationary satellite FSS system and identification of particular areas of the latest version of </w:t>
        </w:r>
        <w:r w:rsidRPr="00E53DAD">
          <w:rPr>
            <w:rFonts w:eastAsia="SimSun"/>
            <w:szCs w:val="24"/>
          </w:rPr>
          <w:t>Recommendation ITU-R S.1503 that fail to adequately model the non-geostationary system shall be provided)</w:t>
        </w:r>
        <w:r w:rsidRPr="00E53DAD">
          <w:rPr>
            <w:lang w:eastAsia="ko-KR"/>
          </w:rPr>
          <w:t xml:space="preserve"> it has received </w:t>
        </w:r>
      </w:ins>
      <w:ins w:id="83" w:author="CEPT" w:date="2023-09-21T00:59:00Z">
        <w:r w:rsidR="00C2325C">
          <w:rPr>
            <w:lang w:eastAsia="ko-KR"/>
          </w:rPr>
          <w:t>from</w:t>
        </w:r>
      </w:ins>
      <w:ins w:id="84" w:author="CEPT" w:date="2023-08-30T12:07:00Z">
        <w:r w:rsidRPr="00E53DAD">
          <w:rPr>
            <w:lang w:eastAsia="ko-KR"/>
          </w:rPr>
          <w:t xml:space="preserve"> the administration of the non-geostationary satellite system and publish it in the BR IFIC</w:t>
        </w:r>
      </w:ins>
      <w:r w:rsidR="00136877" w:rsidRPr="006905BC">
        <w:rPr>
          <w:lang w:eastAsia="ko-KR"/>
        </w:rPr>
        <w:t>;</w:t>
      </w:r>
    </w:p>
    <w:p w14:paraId="625984DA" w14:textId="77777777" w:rsidR="00136877" w:rsidRPr="006905BC" w:rsidRDefault="00136877" w:rsidP="0087044E">
      <w:pPr>
        <w:rPr>
          <w:lang w:eastAsia="ko-KR"/>
        </w:rPr>
      </w:pPr>
      <w:r w:rsidRPr="006905BC">
        <w:rPr>
          <w:lang w:eastAsia="ko-KR"/>
        </w:rPr>
        <w:t>2</w:t>
      </w:r>
      <w:r w:rsidRPr="006905BC">
        <w:rPr>
          <w:lang w:eastAsia="ko-KR"/>
        </w:rPr>
        <w:tab/>
        <w:t>that the Bureau shall issue either a qualified favourable finding under No. </w:t>
      </w:r>
      <w:r w:rsidRPr="006905BC">
        <w:rPr>
          <w:rStyle w:val="Artref"/>
          <w:b/>
          <w:color w:val="000000"/>
        </w:rPr>
        <w:t>9.35</w:t>
      </w:r>
      <w:r w:rsidRPr="006905BC">
        <w:rPr>
          <w:lang w:eastAsia="ko-KR"/>
        </w:rPr>
        <w:t xml:space="preserve"> or a favourable finding with a date of review under No. </w:t>
      </w:r>
      <w:r w:rsidRPr="006905BC">
        <w:rPr>
          <w:rStyle w:val="Artref"/>
          <w:b/>
          <w:color w:val="000000"/>
        </w:rPr>
        <w:t>11.31</w:t>
      </w:r>
      <w:r w:rsidRPr="006905BC">
        <w:rPr>
          <w:lang w:eastAsia="ko-KR"/>
        </w:rPr>
        <w:t xml:space="preserve"> with respect to the limits contained in Tables </w:t>
      </w:r>
      <w:r w:rsidRPr="006905BC">
        <w:rPr>
          <w:b/>
        </w:rPr>
        <w:t>22</w:t>
      </w:r>
      <w:r w:rsidRPr="006905BC">
        <w:rPr>
          <w:b/>
        </w:rPr>
        <w:noBreakHyphen/>
        <w:t>1A</w:t>
      </w:r>
      <w:r w:rsidRPr="006905BC">
        <w:rPr>
          <w:lang w:eastAsia="ko-KR"/>
        </w:rPr>
        <w:t xml:space="preserve">, </w:t>
      </w:r>
      <w:r w:rsidRPr="006905BC">
        <w:rPr>
          <w:b/>
        </w:rPr>
        <w:t>22</w:t>
      </w:r>
      <w:r w:rsidRPr="006905BC">
        <w:rPr>
          <w:b/>
        </w:rPr>
        <w:noBreakHyphen/>
        <w:t>1B</w:t>
      </w:r>
      <w:r w:rsidRPr="006905BC">
        <w:rPr>
          <w:lang w:eastAsia="ko-KR"/>
        </w:rPr>
        <w:t xml:space="preserve">, </w:t>
      </w:r>
      <w:r w:rsidRPr="006905BC">
        <w:rPr>
          <w:b/>
        </w:rPr>
        <w:t>22</w:t>
      </w:r>
      <w:r w:rsidRPr="006905BC">
        <w:rPr>
          <w:b/>
        </w:rPr>
        <w:noBreakHyphen/>
        <w:t>1C</w:t>
      </w:r>
      <w:r w:rsidRPr="006905BC">
        <w:rPr>
          <w:lang w:eastAsia="ko-KR"/>
        </w:rPr>
        <w:t xml:space="preserve">, </w:t>
      </w:r>
      <w:r w:rsidRPr="006905BC">
        <w:rPr>
          <w:b/>
        </w:rPr>
        <w:t>22</w:t>
      </w:r>
      <w:r w:rsidRPr="006905BC">
        <w:rPr>
          <w:b/>
        </w:rPr>
        <w:noBreakHyphen/>
        <w:t>1D</w:t>
      </w:r>
      <w:r w:rsidRPr="006905BC">
        <w:rPr>
          <w:lang w:eastAsia="ko-KR"/>
        </w:rPr>
        <w:t xml:space="preserve">, </w:t>
      </w:r>
      <w:r w:rsidRPr="006905BC">
        <w:rPr>
          <w:b/>
        </w:rPr>
        <w:t>22</w:t>
      </w:r>
      <w:r w:rsidRPr="006905BC">
        <w:rPr>
          <w:b/>
        </w:rPr>
        <w:noBreakHyphen/>
        <w:t>1E</w:t>
      </w:r>
      <w:r w:rsidRPr="006905BC">
        <w:rPr>
          <w:lang w:eastAsia="ko-KR"/>
        </w:rPr>
        <w:t>,</w:t>
      </w:r>
      <w:r w:rsidRPr="006905BC">
        <w:t xml:space="preserve"> </w:t>
      </w:r>
      <w:r w:rsidRPr="006905BC">
        <w:rPr>
          <w:b/>
        </w:rPr>
        <w:t>22</w:t>
      </w:r>
      <w:r w:rsidRPr="006905BC">
        <w:rPr>
          <w:b/>
        </w:rPr>
        <w:noBreakHyphen/>
        <w:t>2</w:t>
      </w:r>
      <w:r w:rsidRPr="006905BC">
        <w:rPr>
          <w:lang w:eastAsia="ko-KR"/>
        </w:rPr>
        <w:t xml:space="preserve"> and </w:t>
      </w:r>
      <w:r w:rsidRPr="006905BC">
        <w:rPr>
          <w:b/>
        </w:rPr>
        <w:t>22</w:t>
      </w:r>
      <w:r w:rsidRPr="006905BC">
        <w:rPr>
          <w:b/>
        </w:rPr>
        <w:noBreakHyphen/>
        <w:t>3</w:t>
      </w:r>
      <w:r w:rsidRPr="006905BC">
        <w:rPr>
          <w:lang w:eastAsia="ko-KR"/>
        </w:rPr>
        <w:t xml:space="preserve">, if </w:t>
      </w:r>
      <w:r w:rsidRPr="006905BC">
        <w:rPr>
          <w:i/>
          <w:iCs/>
          <w:lang w:eastAsia="ko-KR"/>
        </w:rPr>
        <w:t>resolves </w:t>
      </w:r>
      <w:r w:rsidRPr="006905BC">
        <w:rPr>
          <w:lang w:eastAsia="ko-KR"/>
        </w:rPr>
        <w:t>1 is satisfied, otherwise the non-GSO FSS system will receive a definitive unfavourable finding;</w:t>
      </w:r>
    </w:p>
    <w:p w14:paraId="1F4A8F5E" w14:textId="77777777" w:rsidR="00136877" w:rsidRPr="006905BC" w:rsidRDefault="00136877" w:rsidP="0087044E">
      <w:r w:rsidRPr="006905BC">
        <w:rPr>
          <w:lang w:eastAsia="ko-KR"/>
        </w:rPr>
        <w:t>3</w:t>
      </w:r>
      <w:r w:rsidRPr="006905BC">
        <w:rPr>
          <w:lang w:eastAsia="ko-KR"/>
        </w:rPr>
        <w:tab/>
      </w:r>
      <w:r w:rsidRPr="006905BC">
        <w:t xml:space="preserve">that if an administration believes that a non-GSO FSS system, for which the commitment referred to in </w:t>
      </w:r>
      <w:r w:rsidRPr="006905BC">
        <w:rPr>
          <w:i/>
        </w:rPr>
        <w:t>resolves </w:t>
      </w:r>
      <w:r w:rsidRPr="006905BC">
        <w:t xml:space="preserve">1 was sent, has the potential to exceed the limits given in </w:t>
      </w:r>
      <w:r w:rsidRPr="006905BC">
        <w:rPr>
          <w:lang w:eastAsia="ko-KR"/>
        </w:rPr>
        <w:t>Tables </w:t>
      </w:r>
      <w:r w:rsidRPr="006905BC">
        <w:rPr>
          <w:b/>
        </w:rPr>
        <w:t>22</w:t>
      </w:r>
      <w:r w:rsidRPr="006905BC">
        <w:rPr>
          <w:b/>
        </w:rPr>
        <w:noBreakHyphen/>
        <w:t>1A</w:t>
      </w:r>
      <w:r w:rsidRPr="006905BC">
        <w:rPr>
          <w:lang w:eastAsia="ko-KR"/>
        </w:rPr>
        <w:t xml:space="preserve">, </w:t>
      </w:r>
      <w:r w:rsidRPr="006905BC">
        <w:rPr>
          <w:b/>
        </w:rPr>
        <w:t>22</w:t>
      </w:r>
      <w:r w:rsidRPr="006905BC">
        <w:rPr>
          <w:b/>
        </w:rPr>
        <w:noBreakHyphen/>
        <w:t>1B</w:t>
      </w:r>
      <w:r w:rsidRPr="006905BC">
        <w:rPr>
          <w:lang w:eastAsia="ko-KR"/>
        </w:rPr>
        <w:t xml:space="preserve">, </w:t>
      </w:r>
      <w:r w:rsidRPr="006905BC">
        <w:rPr>
          <w:b/>
        </w:rPr>
        <w:t>22</w:t>
      </w:r>
      <w:r w:rsidRPr="006905BC">
        <w:rPr>
          <w:b/>
        </w:rPr>
        <w:noBreakHyphen/>
        <w:t>1C</w:t>
      </w:r>
      <w:r w:rsidRPr="006905BC">
        <w:rPr>
          <w:lang w:eastAsia="ko-KR"/>
        </w:rPr>
        <w:t xml:space="preserve">, </w:t>
      </w:r>
      <w:r w:rsidRPr="006905BC">
        <w:rPr>
          <w:b/>
        </w:rPr>
        <w:t>22</w:t>
      </w:r>
      <w:r w:rsidRPr="006905BC">
        <w:rPr>
          <w:b/>
        </w:rPr>
        <w:noBreakHyphen/>
        <w:t>1D</w:t>
      </w:r>
      <w:r w:rsidRPr="006905BC">
        <w:rPr>
          <w:lang w:eastAsia="ko-KR"/>
        </w:rPr>
        <w:t xml:space="preserve">, </w:t>
      </w:r>
      <w:r w:rsidRPr="006905BC">
        <w:rPr>
          <w:b/>
        </w:rPr>
        <w:t>22</w:t>
      </w:r>
      <w:r w:rsidRPr="006905BC">
        <w:rPr>
          <w:b/>
        </w:rPr>
        <w:noBreakHyphen/>
        <w:t>1E</w:t>
      </w:r>
      <w:r w:rsidRPr="006905BC">
        <w:rPr>
          <w:lang w:eastAsia="ko-KR"/>
        </w:rPr>
        <w:t xml:space="preserve">, </w:t>
      </w:r>
      <w:r w:rsidRPr="006905BC">
        <w:rPr>
          <w:b/>
        </w:rPr>
        <w:t>22</w:t>
      </w:r>
      <w:r w:rsidRPr="006905BC">
        <w:rPr>
          <w:b/>
        </w:rPr>
        <w:noBreakHyphen/>
        <w:t>2</w:t>
      </w:r>
      <w:r w:rsidRPr="006905BC">
        <w:rPr>
          <w:b/>
          <w:lang w:eastAsia="ko-KR"/>
        </w:rPr>
        <w:t xml:space="preserve"> </w:t>
      </w:r>
      <w:r w:rsidRPr="006905BC">
        <w:rPr>
          <w:lang w:eastAsia="ko-KR"/>
        </w:rPr>
        <w:t>and </w:t>
      </w:r>
      <w:r w:rsidRPr="006905BC">
        <w:rPr>
          <w:b/>
        </w:rPr>
        <w:t>22</w:t>
      </w:r>
      <w:r w:rsidRPr="006905BC">
        <w:rPr>
          <w:b/>
        </w:rPr>
        <w:noBreakHyphen/>
        <w:t>3</w:t>
      </w:r>
      <w:r w:rsidRPr="006905BC">
        <w:t>, it may request from the notifying administration additional information with regard to the compliance with the limits mentioned above. Both administrations shall cooperate to resolve any difficulties, with the assistance of the Bureau, if so requested by either of the parties, and may exchange any additional relevant information that may be available;</w:t>
      </w:r>
    </w:p>
    <w:p w14:paraId="0A6AB968" w14:textId="77777777" w:rsidR="00136877" w:rsidRPr="006905BC" w:rsidRDefault="00136877" w:rsidP="0087044E">
      <w:pPr>
        <w:rPr>
          <w:lang w:eastAsia="ko-KR"/>
        </w:rPr>
      </w:pPr>
      <w:r w:rsidRPr="006905BC">
        <w:rPr>
          <w:lang w:eastAsia="ko-KR"/>
        </w:rPr>
        <w:t>4</w:t>
      </w:r>
      <w:r w:rsidRPr="006905BC">
        <w:rPr>
          <w:lang w:eastAsia="ko-KR"/>
        </w:rPr>
        <w:tab/>
        <w:t>that the Bureau shall determine coordination requirements between GSO FSS earth stations and non-GSO FSS systems under Nos. </w:t>
      </w:r>
      <w:r w:rsidRPr="006905BC">
        <w:rPr>
          <w:rStyle w:val="Artref"/>
          <w:b/>
          <w:color w:val="000000"/>
        </w:rPr>
        <w:t>9.7A</w:t>
      </w:r>
      <w:r w:rsidRPr="006905BC">
        <w:rPr>
          <w:lang w:eastAsia="ko-KR"/>
        </w:rPr>
        <w:t xml:space="preserve"> and </w:t>
      </w:r>
      <w:r w:rsidRPr="006905BC">
        <w:rPr>
          <w:rStyle w:val="Artref"/>
          <w:b/>
          <w:color w:val="000000"/>
        </w:rPr>
        <w:t>9.7B</w:t>
      </w:r>
      <w:r w:rsidRPr="006905BC">
        <w:rPr>
          <w:lang w:eastAsia="ko-KR"/>
        </w:rPr>
        <w:t xml:space="preserve"> based on bandwidth overlap, and GSO FSS earth station antenna maximum isotropic gain, </w:t>
      </w:r>
      <w:r w:rsidRPr="006905BC">
        <w:rPr>
          <w:i/>
          <w:iCs/>
          <w:lang w:eastAsia="ko-KR"/>
        </w:rPr>
        <w:t>G</w:t>
      </w:r>
      <w:r w:rsidRPr="006905BC">
        <w:rPr>
          <w:lang w:eastAsia="ko-KR"/>
        </w:rPr>
        <w:t>/</w:t>
      </w:r>
      <w:r w:rsidRPr="006905BC">
        <w:rPr>
          <w:i/>
          <w:iCs/>
          <w:lang w:eastAsia="ko-KR"/>
        </w:rPr>
        <w:t>T</w:t>
      </w:r>
      <w:r w:rsidRPr="006905BC">
        <w:rPr>
          <w:lang w:eastAsia="ko-KR"/>
        </w:rPr>
        <w:t xml:space="preserve"> and emission bandwidth;</w:t>
      </w:r>
    </w:p>
    <w:p w14:paraId="3B577D5C" w14:textId="7808F0FB" w:rsidR="00136877" w:rsidRPr="006905BC" w:rsidRDefault="00136877" w:rsidP="0087044E">
      <w:pPr>
        <w:rPr>
          <w:lang w:eastAsia="ko-KR"/>
        </w:rPr>
      </w:pPr>
      <w:r w:rsidRPr="006905BC">
        <w:rPr>
          <w:lang w:eastAsia="ko-KR"/>
        </w:rPr>
        <w:t>5</w:t>
      </w:r>
      <w:r w:rsidRPr="006905BC">
        <w:rPr>
          <w:lang w:eastAsia="ko-KR"/>
        </w:rPr>
        <w:tab/>
        <w:t xml:space="preserve">that </w:t>
      </w:r>
      <w:del w:id="85" w:author="CEPT" w:date="2023-08-30T12:09:00Z">
        <w:r w:rsidRPr="00E53DAD" w:rsidDel="00E53DAD">
          <w:rPr>
            <w:i/>
            <w:iCs/>
            <w:lang w:eastAsia="ko-KR"/>
            <w:rPrChange w:id="86" w:author="CEPT" w:date="2023-08-30T12:09:00Z">
              <w:rPr>
                <w:lang w:eastAsia="ko-KR"/>
              </w:rPr>
            </w:rPrChange>
          </w:rPr>
          <w:delText>this Resolution</w:delText>
        </w:r>
      </w:del>
      <w:ins w:id="87" w:author="CEPT" w:date="2023-08-30T12:09:00Z">
        <w:r w:rsidR="00E53DAD">
          <w:rPr>
            <w:i/>
            <w:iCs/>
            <w:lang w:eastAsia="ko-KR"/>
          </w:rPr>
          <w:t xml:space="preserve">resolves </w:t>
        </w:r>
        <w:r w:rsidR="00E53DAD">
          <w:rPr>
            <w:lang w:eastAsia="ko-KR"/>
          </w:rPr>
          <w:t>1 to 4</w:t>
        </w:r>
      </w:ins>
      <w:r w:rsidRPr="006905BC">
        <w:rPr>
          <w:lang w:eastAsia="ko-KR"/>
        </w:rPr>
        <w:t xml:space="preserve"> shall no longer be applied </w:t>
      </w:r>
      <w:ins w:id="88" w:author="CEPT" w:date="2023-08-30T12:09:00Z">
        <w:r w:rsidR="00E53DAD">
          <w:rPr>
            <w:lang w:eastAsia="ko-KR"/>
          </w:rPr>
          <w:t xml:space="preserve">since, as per </w:t>
        </w:r>
        <w:r w:rsidR="00E53DAD">
          <w:rPr>
            <w:i/>
            <w:iCs/>
            <w:lang w:eastAsia="ko-KR"/>
          </w:rPr>
          <w:t>considering d),</w:t>
        </w:r>
        <w:r w:rsidR="00E53DAD">
          <w:rPr>
            <w:lang w:eastAsia="ko-KR"/>
          </w:rPr>
          <w:t xml:space="preserve"> </w:t>
        </w:r>
      </w:ins>
      <w:del w:id="89" w:author="CEPT" w:date="2023-08-30T12:09:00Z">
        <w:r w:rsidRPr="006905BC" w:rsidDel="00E53DAD">
          <w:rPr>
            <w:lang w:eastAsia="ko-KR"/>
          </w:rPr>
          <w:delText xml:space="preserve">after </w:delText>
        </w:r>
      </w:del>
      <w:r w:rsidRPr="006905BC">
        <w:rPr>
          <w:lang w:eastAsia="ko-KR"/>
        </w:rPr>
        <w:t>the Bureau has communicated to all administrations via a Circular Letter that the epfd validation software is available and the Bureau is able to verify compliance with the limits in Tables </w:t>
      </w:r>
      <w:r w:rsidRPr="006905BC">
        <w:rPr>
          <w:b/>
        </w:rPr>
        <w:t>22</w:t>
      </w:r>
      <w:r w:rsidRPr="006905BC">
        <w:rPr>
          <w:b/>
        </w:rPr>
        <w:noBreakHyphen/>
        <w:t>1A</w:t>
      </w:r>
      <w:r w:rsidRPr="006905BC">
        <w:rPr>
          <w:lang w:eastAsia="ko-KR"/>
        </w:rPr>
        <w:t xml:space="preserve">, </w:t>
      </w:r>
      <w:r w:rsidRPr="006905BC">
        <w:rPr>
          <w:b/>
        </w:rPr>
        <w:t>22</w:t>
      </w:r>
      <w:r w:rsidRPr="006905BC">
        <w:rPr>
          <w:b/>
        </w:rPr>
        <w:noBreakHyphen/>
        <w:t>1B</w:t>
      </w:r>
      <w:r w:rsidRPr="006905BC">
        <w:rPr>
          <w:lang w:eastAsia="ko-KR"/>
        </w:rPr>
        <w:t xml:space="preserve">, </w:t>
      </w:r>
      <w:r w:rsidRPr="006905BC">
        <w:rPr>
          <w:b/>
        </w:rPr>
        <w:t>22</w:t>
      </w:r>
      <w:r w:rsidRPr="006905BC">
        <w:rPr>
          <w:b/>
        </w:rPr>
        <w:noBreakHyphen/>
        <w:t>1C</w:t>
      </w:r>
      <w:r w:rsidRPr="006905BC">
        <w:rPr>
          <w:lang w:eastAsia="ko-KR"/>
        </w:rPr>
        <w:t xml:space="preserve">, </w:t>
      </w:r>
      <w:r w:rsidRPr="006905BC">
        <w:rPr>
          <w:b/>
        </w:rPr>
        <w:t>22</w:t>
      </w:r>
      <w:r w:rsidRPr="006905BC">
        <w:rPr>
          <w:b/>
        </w:rPr>
        <w:noBreakHyphen/>
        <w:t>1D</w:t>
      </w:r>
      <w:r w:rsidRPr="006905BC">
        <w:rPr>
          <w:lang w:eastAsia="ko-KR"/>
        </w:rPr>
        <w:t xml:space="preserve">, </w:t>
      </w:r>
      <w:r w:rsidRPr="006905BC">
        <w:rPr>
          <w:b/>
        </w:rPr>
        <w:t>22</w:t>
      </w:r>
      <w:r w:rsidRPr="006905BC">
        <w:rPr>
          <w:b/>
        </w:rPr>
        <w:noBreakHyphen/>
        <w:t>1E</w:t>
      </w:r>
      <w:r w:rsidRPr="006905BC">
        <w:rPr>
          <w:lang w:eastAsia="ko-KR"/>
        </w:rPr>
        <w:t xml:space="preserve">, </w:t>
      </w:r>
      <w:r w:rsidRPr="006905BC">
        <w:rPr>
          <w:b/>
        </w:rPr>
        <w:t>22</w:t>
      </w:r>
      <w:r w:rsidRPr="006905BC">
        <w:rPr>
          <w:b/>
        </w:rPr>
        <w:noBreakHyphen/>
        <w:t>2</w:t>
      </w:r>
      <w:r w:rsidRPr="006905BC">
        <w:rPr>
          <w:lang w:eastAsia="ko-KR"/>
        </w:rPr>
        <w:t xml:space="preserve"> and </w:t>
      </w:r>
      <w:r w:rsidRPr="006905BC">
        <w:rPr>
          <w:b/>
        </w:rPr>
        <w:t>22</w:t>
      </w:r>
      <w:r w:rsidRPr="006905BC">
        <w:rPr>
          <w:b/>
        </w:rPr>
        <w:noBreakHyphen/>
        <w:t>3</w:t>
      </w:r>
      <w:r w:rsidRPr="006905BC">
        <w:rPr>
          <w:lang w:eastAsia="ko-KR"/>
        </w:rPr>
        <w:t xml:space="preserve"> and to determine the coordination requirements under Nos. </w:t>
      </w:r>
      <w:r w:rsidRPr="006905BC">
        <w:rPr>
          <w:rStyle w:val="Artref"/>
          <w:b/>
          <w:color w:val="000000"/>
        </w:rPr>
        <w:t xml:space="preserve">9.7A </w:t>
      </w:r>
      <w:r w:rsidRPr="006905BC">
        <w:rPr>
          <w:lang w:eastAsia="ko-KR"/>
        </w:rPr>
        <w:t>and </w:t>
      </w:r>
      <w:r w:rsidRPr="006905BC">
        <w:rPr>
          <w:rStyle w:val="Artref"/>
          <w:b/>
          <w:color w:val="000000"/>
        </w:rPr>
        <w:t>9.7B</w:t>
      </w:r>
      <w:ins w:id="90" w:author="CEPT" w:date="2023-08-30T12:09:00Z">
        <w:r w:rsidR="00E53DAD">
          <w:rPr>
            <w:rStyle w:val="Artref"/>
            <w:b/>
            <w:color w:val="000000"/>
          </w:rPr>
          <w:t>;</w:t>
        </w:r>
      </w:ins>
      <w:del w:id="91" w:author="CEPT" w:date="2023-08-30T12:09:00Z">
        <w:r w:rsidRPr="006905BC" w:rsidDel="00E53DAD">
          <w:rPr>
            <w:lang w:eastAsia="ko-KR"/>
          </w:rPr>
          <w:delText>,</w:delText>
        </w:r>
      </w:del>
    </w:p>
    <w:p w14:paraId="1C7599CA" w14:textId="77777777" w:rsidR="00E53DAD" w:rsidRDefault="00E53DAD" w:rsidP="00E53DAD">
      <w:pPr>
        <w:rPr>
          <w:ins w:id="92" w:author="CEPT" w:date="2023-08-30T12:10:00Z"/>
          <w:lang w:eastAsia="ko-KR"/>
        </w:rPr>
      </w:pPr>
      <w:ins w:id="93" w:author="CEPT" w:date="2023-08-30T12:10:00Z">
        <w:r>
          <w:rPr>
            <w:lang w:eastAsia="ko-KR"/>
          </w:rPr>
          <w:lastRenderedPageBreak/>
          <w:t>6</w:t>
        </w:r>
        <w:r>
          <w:rPr>
            <w:lang w:eastAsia="ko-KR"/>
          </w:rPr>
          <w:tab/>
          <w:t xml:space="preserve">that notwithstanding </w:t>
        </w:r>
        <w:r>
          <w:rPr>
            <w:i/>
            <w:iCs/>
            <w:lang w:eastAsia="ko-KR"/>
          </w:rPr>
          <w:t xml:space="preserve">resolves </w:t>
        </w:r>
        <w:r>
          <w:rPr>
            <w:lang w:eastAsia="ko-KR"/>
          </w:rPr>
          <w:t xml:space="preserve">5, </w:t>
        </w:r>
        <w:r>
          <w:rPr>
            <w:i/>
            <w:iCs/>
            <w:lang w:eastAsia="ko-KR"/>
          </w:rPr>
          <w:t xml:space="preserve">resolves </w:t>
        </w:r>
        <w:r>
          <w:rPr>
            <w:lang w:eastAsia="ko-KR"/>
          </w:rPr>
          <w:t>1 to 4 shall continue to apply to non-GSO systems that cannot be adequately modelled by the version of the software available until a new version of the software which adequately modelled the non-GSO system is made available,</w:t>
        </w:r>
      </w:ins>
    </w:p>
    <w:p w14:paraId="2670FD34" w14:textId="77777777" w:rsidR="00136877" w:rsidRPr="006905BC" w:rsidRDefault="00136877" w:rsidP="0087044E">
      <w:pPr>
        <w:pStyle w:val="Call"/>
      </w:pPr>
      <w:r w:rsidRPr="006905BC">
        <w:t>further resolves</w:t>
      </w:r>
    </w:p>
    <w:p w14:paraId="57AE7201" w14:textId="4147B6CE" w:rsidR="00136877" w:rsidRPr="006905BC" w:rsidRDefault="00136877" w:rsidP="0087044E">
      <w:pPr>
        <w:rPr>
          <w:lang w:eastAsia="ko-KR"/>
        </w:rPr>
      </w:pPr>
      <w:r w:rsidRPr="006905BC">
        <w:rPr>
          <w:lang w:eastAsia="ko-KR"/>
        </w:rPr>
        <w:t xml:space="preserve">that those provisions of the Radio Regulations that have been amended by </w:t>
      </w:r>
      <w:del w:id="94" w:author="CEPT" w:date="2023-08-30T14:59:00Z">
        <w:r w:rsidRPr="006905BC" w:rsidDel="00AB0516">
          <w:rPr>
            <w:lang w:eastAsia="ko-KR"/>
          </w:rPr>
          <w:delText>this Conference</w:delText>
        </w:r>
      </w:del>
      <w:ins w:id="95" w:author="CEPT" w:date="2023-08-30T14:59:00Z">
        <w:r w:rsidR="00AB0516">
          <w:rPr>
            <w:lang w:eastAsia="ko-KR"/>
          </w:rPr>
          <w:t>WRC-03</w:t>
        </w:r>
      </w:ins>
      <w:r w:rsidRPr="006905BC">
        <w:rPr>
          <w:lang w:eastAsia="ko-KR"/>
        </w:rPr>
        <w:t xml:space="preserve"> and that are referred to in </w:t>
      </w:r>
      <w:r w:rsidRPr="006905BC">
        <w:rPr>
          <w:i/>
          <w:iCs/>
          <w:lang w:eastAsia="ko-KR"/>
        </w:rPr>
        <w:t>resolves </w:t>
      </w:r>
      <w:r w:rsidRPr="006905BC">
        <w:rPr>
          <w:lang w:eastAsia="ko-KR"/>
        </w:rPr>
        <w:t>5 shall provisionally apply as from 5 July 2003,</w:t>
      </w:r>
    </w:p>
    <w:p w14:paraId="75027494" w14:textId="34ADC294" w:rsidR="00E53DAD" w:rsidRPr="00E53DAD" w:rsidRDefault="00E53DAD" w:rsidP="00BD40A4">
      <w:pPr>
        <w:pStyle w:val="Call"/>
        <w:rPr>
          <w:ins w:id="96" w:author="CEPT" w:date="2023-08-30T12:10:00Z"/>
          <w:lang w:eastAsia="ko-KR"/>
        </w:rPr>
      </w:pPr>
      <w:ins w:id="97" w:author="CEPT" w:date="2023-08-30T12:10:00Z">
        <w:r w:rsidRPr="00E53DAD">
          <w:rPr>
            <w:lang w:eastAsia="ko-KR"/>
          </w:rPr>
          <w:t>invites the ITU-R</w:t>
        </w:r>
      </w:ins>
    </w:p>
    <w:p w14:paraId="7A3F4C45" w14:textId="62DE6936" w:rsidR="00E53DAD" w:rsidRPr="00E53DAD" w:rsidRDefault="00E53DAD" w:rsidP="00E53DAD">
      <w:pPr>
        <w:rPr>
          <w:ins w:id="98" w:author="CEPT" w:date="2023-08-30T12:10:00Z"/>
          <w:lang w:eastAsia="ko-KR"/>
        </w:rPr>
      </w:pPr>
      <w:ins w:id="99" w:author="CEPT" w:date="2023-08-30T12:10:00Z">
        <w:r w:rsidRPr="00E53DAD">
          <w:rPr>
            <w:lang w:eastAsia="ko-KR"/>
          </w:rPr>
          <w:t>1</w:t>
        </w:r>
        <w:r w:rsidRPr="00E53DAD">
          <w:rPr>
            <w:lang w:eastAsia="ko-KR"/>
          </w:rPr>
          <w:tab/>
          <w:t xml:space="preserve">to amend, as a matter of urgency, and taking into account the information referred to in </w:t>
        </w:r>
        <w:r w:rsidRPr="00E53DAD">
          <w:rPr>
            <w:i/>
            <w:lang w:eastAsia="ko-KR"/>
          </w:rPr>
          <w:t>resolves</w:t>
        </w:r>
        <w:r w:rsidRPr="00E53DAD">
          <w:rPr>
            <w:lang w:eastAsia="ko-KR"/>
          </w:rPr>
          <w:t xml:space="preserve"> 1, as appropriate, the algorithm of Recommendation ITU-R S.1503 to ensure that the epfd validation software available to the </w:t>
        </w:r>
      </w:ins>
      <w:ins w:id="100" w:author="CEPT" w:date="2023-08-30T12:11:00Z">
        <w:r>
          <w:rPr>
            <w:lang w:eastAsia="ko-KR"/>
          </w:rPr>
          <w:t>BR</w:t>
        </w:r>
      </w:ins>
      <w:ins w:id="101" w:author="CEPT" w:date="2023-08-30T12:10:00Z">
        <w:r w:rsidRPr="00E53DAD">
          <w:rPr>
            <w:lang w:eastAsia="ko-KR"/>
          </w:rPr>
          <w:t xml:space="preserve"> for epfd examinations can adequately model non-geostationary satellite FSS systems while maintaining the existing level of protection for GSO satellite networks</w:t>
        </w:r>
      </w:ins>
      <w:ins w:id="102" w:author="CEPT" w:date="2023-08-30T12:11:00Z">
        <w:r>
          <w:rPr>
            <w:lang w:eastAsia="ko-KR"/>
          </w:rPr>
          <w:t>;</w:t>
        </w:r>
      </w:ins>
    </w:p>
    <w:p w14:paraId="695DF2AB" w14:textId="75AF919B" w:rsidR="00E53DAD" w:rsidRDefault="00E53DAD" w:rsidP="00E53DAD">
      <w:pPr>
        <w:rPr>
          <w:ins w:id="103" w:author="CEPT" w:date="2023-08-30T12:10:00Z"/>
          <w:lang w:eastAsia="ko-KR"/>
        </w:rPr>
      </w:pPr>
      <w:ins w:id="104" w:author="CEPT" w:date="2023-08-30T12:10:00Z">
        <w:r w:rsidRPr="00E53DAD">
          <w:rPr>
            <w:lang w:eastAsia="ko-KR"/>
          </w:rPr>
          <w:t>2</w:t>
        </w:r>
        <w:r w:rsidRPr="00E53DAD">
          <w:rPr>
            <w:lang w:eastAsia="ko-KR"/>
          </w:rPr>
          <w:tab/>
          <w:t>to continue to review, as a matter of urgency, the procedures defined in this Resolution to ensure that an indefinite application of a qualified favourable finding for a given non-GSO FSS system is avoided</w:t>
        </w:r>
      </w:ins>
      <w:ins w:id="105" w:author="CEPT" w:date="2023-08-30T12:11:00Z">
        <w:r>
          <w:rPr>
            <w:lang w:eastAsia="ko-KR"/>
          </w:rPr>
          <w:t>,</w:t>
        </w:r>
      </w:ins>
    </w:p>
    <w:p w14:paraId="5A588074" w14:textId="77777777" w:rsidR="00136877" w:rsidRPr="006905BC" w:rsidRDefault="00136877" w:rsidP="0087044E">
      <w:pPr>
        <w:pStyle w:val="Call"/>
      </w:pPr>
      <w:r w:rsidRPr="006905BC">
        <w:t>instructs the Director of the Radiocommunication Bureau</w:t>
      </w:r>
    </w:p>
    <w:p w14:paraId="1044D828" w14:textId="77777777" w:rsidR="00136877" w:rsidRPr="006905BC" w:rsidRDefault="00136877" w:rsidP="0087044E">
      <w:pPr>
        <w:rPr>
          <w:lang w:eastAsia="ko-KR"/>
        </w:rPr>
      </w:pPr>
      <w:r w:rsidRPr="006905BC">
        <w:rPr>
          <w:lang w:eastAsia="ko-KR"/>
        </w:rPr>
        <w:t>1</w:t>
      </w:r>
      <w:r w:rsidRPr="006905BC">
        <w:rPr>
          <w:lang w:eastAsia="ko-KR"/>
        </w:rPr>
        <w:tab/>
        <w:t>to encourage administrations to develop the epfd validation software;</w:t>
      </w:r>
    </w:p>
    <w:p w14:paraId="3C252D3B" w14:textId="0F189EF5" w:rsidR="00136877" w:rsidRPr="006905BC" w:rsidRDefault="00136877" w:rsidP="0087044E">
      <w:pPr>
        <w:rPr>
          <w:lang w:eastAsia="ko-KR"/>
        </w:rPr>
      </w:pPr>
      <w:r w:rsidRPr="006905BC">
        <w:rPr>
          <w:lang w:eastAsia="ko-KR"/>
        </w:rPr>
        <w:t>2</w:t>
      </w:r>
      <w:r w:rsidRPr="006905BC">
        <w:rPr>
          <w:lang w:eastAsia="ko-KR"/>
        </w:rPr>
        <w:tab/>
        <w:t xml:space="preserve">to review, once the epfd validation software </w:t>
      </w:r>
      <w:ins w:id="106" w:author="CEPT" w:date="2023-08-30T12:11:00Z">
        <w:r w:rsidR="00E53DAD">
          <w:rPr>
            <w:lang w:eastAsia="ja-JP"/>
          </w:rPr>
          <w:t xml:space="preserve">or a version adequately modelling the non-GSO systems referred to in </w:t>
        </w:r>
        <w:r w:rsidR="00E53DAD">
          <w:rPr>
            <w:i/>
            <w:iCs/>
            <w:lang w:eastAsia="ja-JP"/>
          </w:rPr>
          <w:t xml:space="preserve">resolves </w:t>
        </w:r>
        <w:r w:rsidR="00E53DAD">
          <w:rPr>
            <w:lang w:eastAsia="ja-JP"/>
          </w:rPr>
          <w:t xml:space="preserve">6 </w:t>
        </w:r>
      </w:ins>
      <w:r w:rsidRPr="006905BC">
        <w:rPr>
          <w:lang w:eastAsia="ko-KR"/>
        </w:rPr>
        <w:t>is available, its findings made in accordance with Nos. </w:t>
      </w:r>
      <w:r w:rsidRPr="006905BC">
        <w:rPr>
          <w:rStyle w:val="Artref"/>
          <w:b/>
          <w:color w:val="000000"/>
        </w:rPr>
        <w:t>9.35</w:t>
      </w:r>
      <w:r w:rsidRPr="006905BC">
        <w:rPr>
          <w:lang w:eastAsia="ko-KR"/>
        </w:rPr>
        <w:t xml:space="preserve"> and</w:t>
      </w:r>
      <w:r w:rsidRPr="006905BC">
        <w:rPr>
          <w:b/>
          <w:lang w:eastAsia="ko-KR"/>
        </w:rPr>
        <w:t> </w:t>
      </w:r>
      <w:r w:rsidRPr="006905BC">
        <w:rPr>
          <w:rStyle w:val="Artref"/>
          <w:b/>
          <w:color w:val="000000"/>
        </w:rPr>
        <w:t>11.31</w:t>
      </w:r>
      <w:r w:rsidRPr="006905BC">
        <w:rPr>
          <w:lang w:eastAsia="ko-KR"/>
        </w:rPr>
        <w:t>;</w:t>
      </w:r>
    </w:p>
    <w:p w14:paraId="7944FAD6" w14:textId="456EDA8E" w:rsidR="00136877" w:rsidRDefault="00136877" w:rsidP="0087044E">
      <w:pPr>
        <w:rPr>
          <w:lang w:eastAsia="ko-KR"/>
        </w:rPr>
      </w:pPr>
      <w:r w:rsidRPr="006905BC">
        <w:rPr>
          <w:lang w:eastAsia="ko-KR"/>
        </w:rPr>
        <w:t>3</w:t>
      </w:r>
      <w:r w:rsidRPr="006905BC">
        <w:rPr>
          <w:lang w:eastAsia="ko-KR"/>
        </w:rPr>
        <w:tab/>
        <w:t xml:space="preserve">to review, once the epfd validation software </w:t>
      </w:r>
      <w:ins w:id="107" w:author="CEPT" w:date="2023-08-30T12:11:00Z">
        <w:r w:rsidR="00E53DAD">
          <w:rPr>
            <w:lang w:eastAsia="ja-JP"/>
          </w:rPr>
          <w:t xml:space="preserve">or a version adequately modelling the non-GSO systems referred to in </w:t>
        </w:r>
        <w:r w:rsidR="00E53DAD">
          <w:rPr>
            <w:i/>
            <w:iCs/>
            <w:lang w:eastAsia="ja-JP"/>
          </w:rPr>
          <w:t xml:space="preserve">resolves </w:t>
        </w:r>
        <w:r w:rsidR="00E53DAD">
          <w:rPr>
            <w:lang w:eastAsia="ja-JP"/>
          </w:rPr>
          <w:t xml:space="preserve">6 </w:t>
        </w:r>
      </w:ins>
      <w:r w:rsidRPr="006905BC">
        <w:rPr>
          <w:lang w:eastAsia="ko-KR"/>
        </w:rPr>
        <w:t>is available, the coordination requirements under Nos. </w:t>
      </w:r>
      <w:r w:rsidRPr="006905BC">
        <w:rPr>
          <w:rStyle w:val="Artref"/>
          <w:b/>
          <w:color w:val="000000"/>
        </w:rPr>
        <w:t>9.7A</w:t>
      </w:r>
      <w:r w:rsidRPr="006905BC">
        <w:rPr>
          <w:lang w:eastAsia="ko-KR"/>
        </w:rPr>
        <w:t xml:space="preserve"> and </w:t>
      </w:r>
      <w:r w:rsidRPr="006905BC">
        <w:rPr>
          <w:rStyle w:val="Artref"/>
          <w:b/>
          <w:color w:val="000000"/>
        </w:rPr>
        <w:t>9.7B</w:t>
      </w:r>
      <w:r w:rsidRPr="006905BC">
        <w:rPr>
          <w:lang w:eastAsia="ko-KR"/>
        </w:rPr>
        <w:t>.</w:t>
      </w:r>
    </w:p>
    <w:p w14:paraId="6657CBBE" w14:textId="2E80ED9A" w:rsidR="00A50859" w:rsidRDefault="00136877">
      <w:pPr>
        <w:pStyle w:val="Reasons"/>
      </w:pPr>
      <w:r>
        <w:rPr>
          <w:b/>
        </w:rPr>
        <w:t>Reasons:</w:t>
      </w:r>
      <w:r>
        <w:tab/>
      </w:r>
      <w:r w:rsidR="00E53DAD" w:rsidRPr="00E53DAD">
        <w:t xml:space="preserve">CEPT reviewed Resolution </w:t>
      </w:r>
      <w:r w:rsidR="00E53DAD" w:rsidRPr="00E53DAD">
        <w:rPr>
          <w:b/>
          <w:bCs/>
        </w:rPr>
        <w:t>85 (WRC-03)</w:t>
      </w:r>
      <w:r w:rsidR="00E53DAD" w:rsidRPr="00E53DAD">
        <w:t xml:space="preserve"> and concluded to </w:t>
      </w:r>
      <w:r w:rsidR="00E53DAD">
        <w:t>propose the</w:t>
      </w:r>
      <w:r w:rsidR="00E53DAD" w:rsidRPr="00E53DAD">
        <w:t xml:space="preserve"> above modification</w:t>
      </w:r>
      <w:r w:rsidR="00E53DAD">
        <w:t>.</w:t>
      </w:r>
    </w:p>
    <w:p w14:paraId="5130165C" w14:textId="305B7BFB" w:rsidR="00A50859" w:rsidRDefault="00136877">
      <w:pPr>
        <w:pStyle w:val="Proposal"/>
      </w:pPr>
      <w:r>
        <w:t>MOD</w:t>
      </w:r>
      <w:r>
        <w:tab/>
        <w:t>EUR/</w:t>
      </w:r>
      <w:r w:rsidR="008309AA">
        <w:t>XXXX</w:t>
      </w:r>
      <w:r w:rsidR="00DA75BE">
        <w:t>A21A2/</w:t>
      </w:r>
      <w:r w:rsidR="006D1D59">
        <w:t>5</w:t>
      </w:r>
    </w:p>
    <w:p w14:paraId="3CD69533" w14:textId="3B0D6434" w:rsidR="00136877" w:rsidRPr="001B68D6" w:rsidRDefault="00136877" w:rsidP="0087044E">
      <w:pPr>
        <w:pStyle w:val="ResNo"/>
      </w:pPr>
      <w:bookmarkStart w:id="108" w:name="_Toc39649365"/>
      <w:r w:rsidRPr="001B68D6">
        <w:t xml:space="preserve">RESOLUTION </w:t>
      </w:r>
      <w:r w:rsidRPr="001B68D6">
        <w:rPr>
          <w:rStyle w:val="href"/>
        </w:rPr>
        <w:t>140</w:t>
      </w:r>
      <w:r w:rsidRPr="001B68D6">
        <w:t xml:space="preserve"> (REV.WRC-</w:t>
      </w:r>
      <w:del w:id="109" w:author="CEPT" w:date="2023-08-30T12:13:00Z">
        <w:r w:rsidRPr="001B68D6" w:rsidDel="00E53DAD">
          <w:delText>15</w:delText>
        </w:r>
      </w:del>
      <w:ins w:id="110" w:author="CEPT" w:date="2023-08-30T12:13:00Z">
        <w:r w:rsidR="00E53DAD">
          <w:t>23</w:t>
        </w:r>
      </w:ins>
      <w:r w:rsidRPr="001B68D6">
        <w:t>)</w:t>
      </w:r>
      <w:bookmarkEnd w:id="108"/>
    </w:p>
    <w:p w14:paraId="0F268DD6" w14:textId="77777777" w:rsidR="00136877" w:rsidRPr="001B68D6" w:rsidRDefault="00136877" w:rsidP="0087044E">
      <w:pPr>
        <w:pStyle w:val="Restitle"/>
      </w:pPr>
      <w:bookmarkStart w:id="111" w:name="_Toc327364354"/>
      <w:bookmarkStart w:id="112" w:name="_Toc450048627"/>
      <w:bookmarkStart w:id="113" w:name="_Toc39649366"/>
      <w:r w:rsidRPr="001B68D6">
        <w:t xml:space="preserve">Measures and studies associated with the equivalent power flux-density (epfd) limits in the </w:t>
      </w:r>
      <w:r>
        <w:t xml:space="preserve">frequency </w:t>
      </w:r>
      <w:r w:rsidRPr="001B68D6">
        <w:t>band 19.7-20.2</w:t>
      </w:r>
      <w:r>
        <w:t> GHz</w:t>
      </w:r>
      <w:bookmarkEnd w:id="111"/>
      <w:bookmarkEnd w:id="112"/>
      <w:bookmarkEnd w:id="113"/>
    </w:p>
    <w:p w14:paraId="551C0915" w14:textId="27AEA6C8" w:rsidR="00136877" w:rsidRPr="001B68D6" w:rsidRDefault="00136877" w:rsidP="0087044E">
      <w:pPr>
        <w:pStyle w:val="Normalaftertitle"/>
      </w:pPr>
      <w:r w:rsidRPr="001B68D6">
        <w:t>The World Radiocommunication Conference (</w:t>
      </w:r>
      <w:del w:id="114" w:author="CEPT" w:date="2023-08-30T12:13:00Z">
        <w:r w:rsidRPr="001B68D6" w:rsidDel="00E53DAD">
          <w:delText>Geneva</w:delText>
        </w:r>
      </w:del>
      <w:ins w:id="115" w:author="CEPT" w:date="2023-08-30T12:13:00Z">
        <w:r w:rsidR="00E53DAD">
          <w:t>Dubai</w:t>
        </w:r>
      </w:ins>
      <w:r w:rsidRPr="001B68D6">
        <w:t>, 20</w:t>
      </w:r>
      <w:del w:id="116" w:author="CEPT" w:date="2023-08-30T12:13:00Z">
        <w:r w:rsidRPr="001B68D6" w:rsidDel="00E53DAD">
          <w:delText>15</w:delText>
        </w:r>
      </w:del>
      <w:ins w:id="117" w:author="CEPT" w:date="2023-08-30T12:13:00Z">
        <w:r w:rsidR="00E53DAD">
          <w:t>23</w:t>
        </w:r>
      </w:ins>
      <w:r w:rsidRPr="001B68D6">
        <w:t>),</w:t>
      </w:r>
    </w:p>
    <w:p w14:paraId="2F954944" w14:textId="77777777" w:rsidR="00136877" w:rsidRPr="001B68D6" w:rsidRDefault="00136877" w:rsidP="0087044E">
      <w:pPr>
        <w:pStyle w:val="Call"/>
      </w:pPr>
      <w:r w:rsidRPr="001B68D6">
        <w:t>considering</w:t>
      </w:r>
    </w:p>
    <w:p w14:paraId="0D2878FE" w14:textId="77777777" w:rsidR="00136877" w:rsidRPr="001B68D6" w:rsidRDefault="00136877" w:rsidP="0087044E">
      <w:r w:rsidRPr="001B68D6">
        <w:rPr>
          <w:i/>
          <w:iCs/>
        </w:rPr>
        <w:t>a)</w:t>
      </w:r>
      <w:r w:rsidRPr="001B68D6">
        <w:tab/>
        <w:t>that, after several years of study, WRC</w:t>
      </w:r>
      <w:r w:rsidRPr="001B68D6">
        <w:noBreakHyphen/>
        <w:t>2000 adopted epfd limits in a number of frequency bands to give practical effect to No. </w:t>
      </w:r>
      <w:r w:rsidRPr="001B68D6">
        <w:rPr>
          <w:rStyle w:val="Artref"/>
          <w:b/>
          <w:color w:val="000000"/>
        </w:rPr>
        <w:t>22.2</w:t>
      </w:r>
      <w:r w:rsidRPr="001B68D6">
        <w:t>, in order to facilitate non-geostationary-orbit (non</w:t>
      </w:r>
      <w:r w:rsidRPr="001B68D6">
        <w:noBreakHyphen/>
        <w:t>GSO) systems in the fixed-satellite service (FSS) to operate while still ensuring protection of GSO FSS networks from unacceptable interference;</w:t>
      </w:r>
    </w:p>
    <w:p w14:paraId="64B66018" w14:textId="49825C10" w:rsidR="00136877" w:rsidRPr="001B68D6" w:rsidRDefault="00136877" w:rsidP="0087044E">
      <w:r w:rsidRPr="001B68D6">
        <w:rPr>
          <w:i/>
          <w:iCs/>
        </w:rPr>
        <w:t>b)</w:t>
      </w:r>
      <w:r w:rsidRPr="001B68D6">
        <w:tab/>
        <w:t>that in Resolution </w:t>
      </w:r>
      <w:r w:rsidRPr="001B68D6">
        <w:rPr>
          <w:b/>
        </w:rPr>
        <w:t>76</w:t>
      </w:r>
      <w:r w:rsidRPr="001B68D6">
        <w:rPr>
          <w:b/>
          <w:bCs/>
        </w:rPr>
        <w:t xml:space="preserve"> (</w:t>
      </w:r>
      <w:ins w:id="118" w:author="CEPT" w:date="2023-08-30T12:13:00Z">
        <w:r w:rsidR="00E53DAD">
          <w:rPr>
            <w:b/>
            <w:bCs/>
          </w:rPr>
          <w:t>Rev.</w:t>
        </w:r>
      </w:ins>
      <w:r w:rsidRPr="001B68D6">
        <w:rPr>
          <w:b/>
          <w:bCs/>
        </w:rPr>
        <w:t>WRC</w:t>
      </w:r>
      <w:r w:rsidRPr="001B68D6">
        <w:rPr>
          <w:b/>
          <w:bCs/>
        </w:rPr>
        <w:noBreakHyphen/>
      </w:r>
      <w:ins w:id="119" w:author="CEPT" w:date="2023-08-30T12:13:00Z">
        <w:r w:rsidR="00E53DAD">
          <w:rPr>
            <w:b/>
            <w:bCs/>
          </w:rPr>
          <w:t>15</w:t>
        </w:r>
      </w:ins>
      <w:del w:id="120" w:author="CEPT" w:date="2023-08-30T12:13:00Z">
        <w:r w:rsidDel="00E53DAD">
          <w:rPr>
            <w:b/>
            <w:bCs/>
          </w:rPr>
          <w:delText>2000</w:delText>
        </w:r>
      </w:del>
      <w:r w:rsidRPr="001B68D6">
        <w:rPr>
          <w:b/>
          <w:bCs/>
        </w:rPr>
        <w:t>)</w:t>
      </w:r>
      <w:del w:id="121" w:author="CEPT" w:date="2023-08-30T12:13:00Z">
        <w:r w:rsidRPr="006905BC" w:rsidDel="00E53DAD">
          <w:rPr>
            <w:rStyle w:val="Appelnotedebasdep"/>
          </w:rPr>
          <w:footnoteReference w:customMarkFollows="1" w:id="6"/>
          <w:delText>*</w:delText>
        </w:r>
      </w:del>
      <w:r w:rsidRPr="002C1DC5">
        <w:t>,</w:t>
      </w:r>
      <w:r w:rsidRPr="001B68D6">
        <w:t xml:space="preserve"> WRC</w:t>
      </w:r>
      <w:r w:rsidRPr="001B68D6">
        <w:noBreakHyphen/>
        <w:t>2000 also adopted aggregate epfd</w:t>
      </w:r>
      <w:r w:rsidRPr="001B68D6">
        <w:rPr>
          <w:position w:val="-6"/>
          <w:sz w:val="20"/>
        </w:rPr>
        <w:sym w:font="Symbol" w:char="F0AF"/>
      </w:r>
      <w:r w:rsidRPr="001B68D6">
        <w:t xml:space="preserve"> limits in the same </w:t>
      </w:r>
      <w:r>
        <w:t xml:space="preserve">frequency </w:t>
      </w:r>
      <w:r w:rsidRPr="001B68D6">
        <w:t>bands for the protection of GSO FSS systems;</w:t>
      </w:r>
    </w:p>
    <w:p w14:paraId="43915EEC" w14:textId="77777777" w:rsidR="00136877" w:rsidRPr="001B68D6" w:rsidRDefault="00136877" w:rsidP="0087044E">
      <w:r w:rsidRPr="001B68D6">
        <w:rPr>
          <w:i/>
          <w:iCs/>
        </w:rPr>
        <w:lastRenderedPageBreak/>
        <w:t>c)</w:t>
      </w:r>
      <w:r w:rsidRPr="001B68D6">
        <w:tab/>
        <w:t>that a small number of systems based on constellations of satellites in highly elliptical orbits (HEOs), in certain FSS bands, have been operating for many years;</w:t>
      </w:r>
    </w:p>
    <w:p w14:paraId="25CA5AEA" w14:textId="5AE6C0F5" w:rsidR="00136877" w:rsidRDefault="00E53DAD" w:rsidP="0087044E">
      <w:r>
        <w:t>…</w:t>
      </w:r>
    </w:p>
    <w:p w14:paraId="5F0E8F5C" w14:textId="5BF6470C" w:rsidR="00A50859" w:rsidRDefault="00136877">
      <w:pPr>
        <w:pStyle w:val="Reasons"/>
      </w:pPr>
      <w:r w:rsidRPr="006D1D59">
        <w:rPr>
          <w:b/>
        </w:rPr>
        <w:t>Reasons:</w:t>
      </w:r>
      <w:r w:rsidRPr="006D1D59">
        <w:tab/>
      </w:r>
      <w:r w:rsidR="00E53DAD" w:rsidRPr="006D1D59">
        <w:t xml:space="preserve">Resolution </w:t>
      </w:r>
      <w:r w:rsidR="00E53DAD" w:rsidRPr="006D1D59">
        <w:rPr>
          <w:b/>
          <w:bCs/>
        </w:rPr>
        <w:t>76 (Rev.WRC-15)</w:t>
      </w:r>
      <w:r w:rsidR="00E53DAD" w:rsidRPr="006D1D59">
        <w:t xml:space="preserve"> is the up-to-date version. With the proposed edit adopted, note by the Secretariat becomes obsolete.</w:t>
      </w:r>
    </w:p>
    <w:p w14:paraId="4C9E99C8" w14:textId="3C8AD593" w:rsidR="00A50859" w:rsidRDefault="00136877">
      <w:pPr>
        <w:pStyle w:val="Proposal"/>
      </w:pPr>
      <w:r>
        <w:t>SUP</w:t>
      </w:r>
      <w:r>
        <w:tab/>
        <w:t>EUR/</w:t>
      </w:r>
      <w:r w:rsidR="008309AA">
        <w:t>XXXX</w:t>
      </w:r>
      <w:r w:rsidR="00DA75BE">
        <w:t>A21A2/</w:t>
      </w:r>
      <w:r w:rsidR="006D1D59">
        <w:t>6</w:t>
      </w:r>
    </w:p>
    <w:p w14:paraId="7B7E73EE" w14:textId="77777777" w:rsidR="00136877" w:rsidRPr="00322CC6" w:rsidRDefault="00136877" w:rsidP="0087044E">
      <w:pPr>
        <w:pStyle w:val="ResNo"/>
      </w:pPr>
      <w:bookmarkStart w:id="124" w:name="_Toc39649387"/>
      <w:r w:rsidRPr="00322CC6">
        <w:rPr>
          <w:caps w:val="0"/>
        </w:rPr>
        <w:t xml:space="preserve">RESOLUTION </w:t>
      </w:r>
      <w:r w:rsidRPr="00E260F6">
        <w:rPr>
          <w:rStyle w:val="href"/>
          <w:caps w:val="0"/>
        </w:rPr>
        <w:t>160</w:t>
      </w:r>
      <w:r w:rsidRPr="00322CC6">
        <w:rPr>
          <w:caps w:val="0"/>
        </w:rPr>
        <w:t xml:space="preserve"> (WRC</w:t>
      </w:r>
      <w:r w:rsidRPr="00322CC6">
        <w:rPr>
          <w:caps w:val="0"/>
        </w:rPr>
        <w:noBreakHyphen/>
        <w:t>15)</w:t>
      </w:r>
      <w:bookmarkEnd w:id="124"/>
    </w:p>
    <w:p w14:paraId="3D326F57" w14:textId="77777777" w:rsidR="00136877" w:rsidRPr="00322CC6" w:rsidRDefault="00136877" w:rsidP="0087044E">
      <w:pPr>
        <w:pStyle w:val="Restitle"/>
      </w:pPr>
      <w:bookmarkStart w:id="125" w:name="_Toc450048655"/>
      <w:bookmarkStart w:id="126" w:name="_Toc39649388"/>
      <w:r w:rsidRPr="00322CC6">
        <w:t xml:space="preserve">Facilitating access to broadband applications delivered </w:t>
      </w:r>
      <w:r w:rsidRPr="00322CC6">
        <w:br/>
        <w:t>by high-altitude platform stations</w:t>
      </w:r>
      <w:bookmarkEnd w:id="125"/>
      <w:bookmarkEnd w:id="126"/>
    </w:p>
    <w:p w14:paraId="65A97ABD" w14:textId="5CA86C07" w:rsidR="00A50859" w:rsidRDefault="00136877">
      <w:pPr>
        <w:pStyle w:val="Reasons"/>
      </w:pPr>
      <w:r>
        <w:rPr>
          <w:b/>
        </w:rPr>
        <w:t>Reasons:</w:t>
      </w:r>
      <w:r>
        <w:tab/>
      </w:r>
      <w:r w:rsidR="00E53DAD" w:rsidRPr="001D1E60">
        <w:t>This Resolution should have been deleted at WRC-19 since it was related to WRC-19 agenda item 1.14</w:t>
      </w:r>
      <w:r w:rsidR="00E53DAD">
        <w:t>.</w:t>
      </w:r>
    </w:p>
    <w:p w14:paraId="31D68DA3" w14:textId="15450EE6" w:rsidR="00A50859" w:rsidRDefault="00136877">
      <w:pPr>
        <w:pStyle w:val="Proposal"/>
      </w:pPr>
      <w:r>
        <w:t>SUP</w:t>
      </w:r>
      <w:r>
        <w:tab/>
        <w:t>EUR/</w:t>
      </w:r>
      <w:r w:rsidR="008309AA">
        <w:t>XXXX</w:t>
      </w:r>
      <w:r w:rsidR="00DA75BE">
        <w:t>A21A2/</w:t>
      </w:r>
      <w:r w:rsidR="006D1D59">
        <w:t>7</w:t>
      </w:r>
    </w:p>
    <w:p w14:paraId="0F046C0D" w14:textId="77777777" w:rsidR="00136877" w:rsidRPr="00322CC6" w:rsidRDefault="00136877" w:rsidP="0087044E">
      <w:pPr>
        <w:pStyle w:val="ResNo"/>
      </w:pPr>
      <w:bookmarkStart w:id="127" w:name="_Toc39649389"/>
      <w:r w:rsidRPr="00322CC6">
        <w:rPr>
          <w:caps w:val="0"/>
        </w:rPr>
        <w:t xml:space="preserve">RESOLUTION </w:t>
      </w:r>
      <w:r w:rsidRPr="00E260F6">
        <w:rPr>
          <w:rStyle w:val="href"/>
          <w:caps w:val="0"/>
        </w:rPr>
        <w:t>161</w:t>
      </w:r>
      <w:r w:rsidRPr="00322CC6">
        <w:rPr>
          <w:caps w:val="0"/>
        </w:rPr>
        <w:t xml:space="preserve"> (WRC</w:t>
      </w:r>
      <w:r w:rsidRPr="00322CC6">
        <w:rPr>
          <w:caps w:val="0"/>
        </w:rPr>
        <w:noBreakHyphen/>
        <w:t>15)</w:t>
      </w:r>
      <w:bookmarkEnd w:id="127"/>
    </w:p>
    <w:p w14:paraId="37B1ED4A" w14:textId="77777777" w:rsidR="00136877" w:rsidRPr="00322CC6" w:rsidRDefault="00136877" w:rsidP="0087044E">
      <w:pPr>
        <w:pStyle w:val="Restitle"/>
      </w:pPr>
      <w:bookmarkStart w:id="128" w:name="_Toc450048657"/>
      <w:bookmarkStart w:id="129" w:name="_Toc39649390"/>
      <w:r w:rsidRPr="00322CC6">
        <w:t xml:space="preserve">Studies relating to spectrum needs and possible allocation of the </w:t>
      </w:r>
      <w:r w:rsidRPr="00322CC6">
        <w:br/>
        <w:t>frequency band 37.5-39.5 GHz to the fixed-satellite service</w:t>
      </w:r>
      <w:bookmarkEnd w:id="128"/>
      <w:bookmarkEnd w:id="129"/>
    </w:p>
    <w:p w14:paraId="684105BC" w14:textId="7951B35D" w:rsidR="00A50859" w:rsidRDefault="00136877">
      <w:pPr>
        <w:pStyle w:val="Reasons"/>
      </w:pPr>
      <w:r>
        <w:rPr>
          <w:b/>
        </w:rPr>
        <w:t>Reasons:</w:t>
      </w:r>
      <w:r>
        <w:tab/>
      </w:r>
      <w:r w:rsidR="00E53DAD" w:rsidRPr="001D1E60">
        <w:t xml:space="preserve">This Resolution should have been deleted at WRC-19 since it was related to WRC-23 preliminary </w:t>
      </w:r>
      <w:r w:rsidR="004D0EF9">
        <w:t>agenda item</w:t>
      </w:r>
      <w:r w:rsidR="00E53DAD" w:rsidRPr="001D1E60">
        <w:t xml:space="preserve"> 2.4 and not kept in the finalised WRC-23 Agenda</w:t>
      </w:r>
      <w:r w:rsidR="00E53DAD">
        <w:t>.</w:t>
      </w:r>
    </w:p>
    <w:p w14:paraId="2185DC9C" w14:textId="1F092016" w:rsidR="00A50859" w:rsidRDefault="00136877">
      <w:pPr>
        <w:pStyle w:val="Proposal"/>
      </w:pPr>
      <w:r>
        <w:t>MOD</w:t>
      </w:r>
      <w:r>
        <w:tab/>
        <w:t>EUR/</w:t>
      </w:r>
      <w:r w:rsidR="008309AA">
        <w:t>XXXX</w:t>
      </w:r>
      <w:r w:rsidR="00DA75BE">
        <w:t>A21A2/</w:t>
      </w:r>
      <w:r w:rsidR="006D1D59">
        <w:t>8</w:t>
      </w:r>
    </w:p>
    <w:p w14:paraId="276D01F3" w14:textId="42E1A308" w:rsidR="00136877" w:rsidRPr="00755316" w:rsidRDefault="00136877" w:rsidP="0087044E">
      <w:pPr>
        <w:pStyle w:val="ResNo"/>
      </w:pPr>
      <w:bookmarkStart w:id="130" w:name="_Toc39649391"/>
      <w:r w:rsidRPr="00755316">
        <w:rPr>
          <w:caps w:val="0"/>
        </w:rPr>
        <w:t xml:space="preserve">RESOLUTION </w:t>
      </w:r>
      <w:r w:rsidRPr="00E260F6">
        <w:rPr>
          <w:rStyle w:val="href"/>
          <w:caps w:val="0"/>
        </w:rPr>
        <w:t>163</w:t>
      </w:r>
      <w:r w:rsidRPr="00755316">
        <w:rPr>
          <w:caps w:val="0"/>
        </w:rPr>
        <w:t xml:space="preserve"> (</w:t>
      </w:r>
      <w:ins w:id="131" w:author="CEPT" w:date="2023-08-30T12:16:00Z">
        <w:r w:rsidR="004D0EF9">
          <w:rPr>
            <w:caps w:val="0"/>
          </w:rPr>
          <w:t>REV.</w:t>
        </w:r>
      </w:ins>
      <w:r w:rsidRPr="00755316">
        <w:rPr>
          <w:caps w:val="0"/>
        </w:rPr>
        <w:t>WRC-</w:t>
      </w:r>
      <w:del w:id="132" w:author="CEPT" w:date="2023-08-30T12:16:00Z">
        <w:r w:rsidRPr="00755316" w:rsidDel="004D0EF9">
          <w:rPr>
            <w:caps w:val="0"/>
          </w:rPr>
          <w:delText>15</w:delText>
        </w:r>
      </w:del>
      <w:ins w:id="133" w:author="CEPT" w:date="2023-08-30T12:16:00Z">
        <w:r w:rsidR="004D0EF9">
          <w:rPr>
            <w:caps w:val="0"/>
          </w:rPr>
          <w:t>23</w:t>
        </w:r>
      </w:ins>
      <w:r w:rsidRPr="00755316">
        <w:rPr>
          <w:caps w:val="0"/>
        </w:rPr>
        <w:t>)</w:t>
      </w:r>
      <w:bookmarkEnd w:id="130"/>
    </w:p>
    <w:p w14:paraId="1BF08060" w14:textId="77777777" w:rsidR="00136877" w:rsidRPr="00755316" w:rsidRDefault="00136877" w:rsidP="0087044E">
      <w:pPr>
        <w:pStyle w:val="Restitle"/>
      </w:pPr>
      <w:bookmarkStart w:id="134" w:name="_Toc450048661"/>
      <w:bookmarkStart w:id="135" w:name="_Toc39649392"/>
      <w:r w:rsidRPr="00755316">
        <w:t xml:space="preserve">Deployment of earth stations in some Regions 1 and 2 countries in the frequency band 14.5-14.75 GHz in the fixed-satellite service (Earth-to-space) </w:t>
      </w:r>
      <w:r w:rsidRPr="00755316">
        <w:br/>
        <w:t>not for feeder links for the broadcasting-satellite service</w:t>
      </w:r>
      <w:bookmarkEnd w:id="134"/>
      <w:bookmarkEnd w:id="135"/>
    </w:p>
    <w:p w14:paraId="7479A615" w14:textId="48192380" w:rsidR="00136877" w:rsidRPr="00755316" w:rsidRDefault="00136877" w:rsidP="0087044E">
      <w:pPr>
        <w:pStyle w:val="Normalaftertitle"/>
        <w:rPr>
          <w:lang w:eastAsia="zh-CN"/>
        </w:rPr>
      </w:pPr>
      <w:r w:rsidRPr="00755316">
        <w:rPr>
          <w:lang w:eastAsia="zh-CN"/>
        </w:rPr>
        <w:t>The World Radiocommunication Conference (</w:t>
      </w:r>
      <w:del w:id="136" w:author="CEPT" w:date="2023-08-30T12:16:00Z">
        <w:r w:rsidRPr="00755316" w:rsidDel="004D0EF9">
          <w:rPr>
            <w:lang w:eastAsia="zh-CN"/>
          </w:rPr>
          <w:delText>Geneva</w:delText>
        </w:r>
      </w:del>
      <w:ins w:id="137" w:author="CEPT" w:date="2023-08-30T12:16:00Z">
        <w:r w:rsidR="004D0EF9">
          <w:rPr>
            <w:lang w:eastAsia="zh-CN"/>
          </w:rPr>
          <w:t>Dubai</w:t>
        </w:r>
      </w:ins>
      <w:r w:rsidRPr="00755316">
        <w:rPr>
          <w:lang w:eastAsia="zh-CN"/>
        </w:rPr>
        <w:t xml:space="preserve">, </w:t>
      </w:r>
      <w:del w:id="138" w:author="CEPT" w:date="2023-08-30T12:16:00Z">
        <w:r w:rsidRPr="00755316" w:rsidDel="004D0EF9">
          <w:rPr>
            <w:lang w:eastAsia="zh-CN"/>
          </w:rPr>
          <w:delText>2015</w:delText>
        </w:r>
      </w:del>
      <w:ins w:id="139" w:author="CEPT" w:date="2023-08-30T12:16:00Z">
        <w:r w:rsidR="004D0EF9" w:rsidRPr="00755316">
          <w:rPr>
            <w:lang w:eastAsia="zh-CN"/>
          </w:rPr>
          <w:t>20</w:t>
        </w:r>
        <w:r w:rsidR="004D0EF9">
          <w:rPr>
            <w:lang w:eastAsia="zh-CN"/>
          </w:rPr>
          <w:t>23</w:t>
        </w:r>
      </w:ins>
      <w:r w:rsidRPr="00755316">
        <w:rPr>
          <w:lang w:eastAsia="zh-CN"/>
        </w:rPr>
        <w:t>),</w:t>
      </w:r>
    </w:p>
    <w:p w14:paraId="13391183" w14:textId="423186C6" w:rsidR="00136877" w:rsidRPr="00755316" w:rsidRDefault="004D0EF9" w:rsidP="0087044E">
      <w:r>
        <w:t>…</w:t>
      </w:r>
    </w:p>
    <w:p w14:paraId="0F6193FA" w14:textId="77777777" w:rsidR="00136877" w:rsidRPr="00755316" w:rsidRDefault="00136877" w:rsidP="0087044E">
      <w:pPr>
        <w:pStyle w:val="Call"/>
        <w:rPr>
          <w:lang w:eastAsia="zh-CN"/>
        </w:rPr>
      </w:pPr>
      <w:r w:rsidRPr="00755316">
        <w:rPr>
          <w:lang w:eastAsia="zh-CN"/>
        </w:rPr>
        <w:t>resolves</w:t>
      </w:r>
    </w:p>
    <w:p w14:paraId="2D7698F1" w14:textId="0DC431F1" w:rsidR="00136877" w:rsidRDefault="00136877" w:rsidP="0087044E">
      <w:r w:rsidRPr="00755316">
        <w:t>that earth stations in Regions 1 and 2 in the frequency band 14.5-14.75 GHz in the fixed-satellite service (Earth-to-space) not for feeder links for the broadcasting-satellite service shall be operated only in the following countries: Algeria, Saudi Arabia, Argentina, Armenia, Azerbaijan, Bahrain, Belarus, Brazil, Bulgaria, Cuba, Egypt, El Salvador, the Russian Federation, Iraq, Jordan, Kazakhstan, Kuwait, Mauritania, Mexico,</w:t>
      </w:r>
      <w:r>
        <w:t xml:space="preserve"> Morocco, </w:t>
      </w:r>
      <w:r w:rsidRPr="00755316">
        <w:t xml:space="preserve">Nicaragua, Norway, Oman, Uzbekistan, Qatar, Kyrgyzstan, Sudan, </w:t>
      </w:r>
      <w:ins w:id="140" w:author="CEPT" w:date="2023-08-30T12:17:00Z">
        <w:r w:rsidR="004D0EF9">
          <w:t>Türkiye</w:t>
        </w:r>
      </w:ins>
      <w:del w:id="141" w:author="CEPT" w:date="2023-08-30T12:17:00Z">
        <w:r w:rsidRPr="00755316" w:rsidDel="004D0EF9">
          <w:delText>Turkey</w:delText>
        </w:r>
      </w:del>
      <w:r w:rsidRPr="00755316">
        <w:t>, Uruguay and Venezuela; such operation is subject to the technical and operational limitations contained in Nos. </w:t>
      </w:r>
      <w:r w:rsidRPr="00755316">
        <w:rPr>
          <w:rStyle w:val="Artdef"/>
        </w:rPr>
        <w:t>5.</w:t>
      </w:r>
      <w:r>
        <w:rPr>
          <w:rStyle w:val="Artdef"/>
        </w:rPr>
        <w:t>509B</w:t>
      </w:r>
      <w:r w:rsidRPr="00FA5EB8">
        <w:rPr>
          <w:rStyle w:val="Artdef"/>
          <w:b w:val="0"/>
          <w:bCs/>
        </w:rPr>
        <w:t>,</w:t>
      </w:r>
      <w:r w:rsidRPr="00755316">
        <w:rPr>
          <w:rStyle w:val="Artdef"/>
        </w:rPr>
        <w:t xml:space="preserve"> 5.</w:t>
      </w:r>
      <w:r>
        <w:rPr>
          <w:rStyle w:val="Artdef"/>
        </w:rPr>
        <w:t>509C</w:t>
      </w:r>
      <w:r w:rsidRPr="00FA5EB8">
        <w:rPr>
          <w:rStyle w:val="Artdef"/>
          <w:b w:val="0"/>
          <w:bCs/>
        </w:rPr>
        <w:t>,</w:t>
      </w:r>
      <w:r w:rsidRPr="00755316">
        <w:rPr>
          <w:rStyle w:val="Artdef"/>
        </w:rPr>
        <w:t xml:space="preserve"> 5.</w:t>
      </w:r>
      <w:r>
        <w:rPr>
          <w:rStyle w:val="Artdef"/>
        </w:rPr>
        <w:t>509D</w:t>
      </w:r>
      <w:r w:rsidRPr="00FA5EB8">
        <w:rPr>
          <w:rStyle w:val="Artdef"/>
          <w:b w:val="0"/>
          <w:bCs/>
        </w:rPr>
        <w:t>,</w:t>
      </w:r>
      <w:r w:rsidRPr="00755316">
        <w:rPr>
          <w:rStyle w:val="Artdef"/>
        </w:rPr>
        <w:t xml:space="preserve"> 5.</w:t>
      </w:r>
      <w:r>
        <w:rPr>
          <w:rStyle w:val="Artdef"/>
        </w:rPr>
        <w:t>509E</w:t>
      </w:r>
      <w:r w:rsidRPr="00755316">
        <w:t xml:space="preserve"> and </w:t>
      </w:r>
      <w:r w:rsidRPr="00755316">
        <w:rPr>
          <w:rStyle w:val="Artdef"/>
        </w:rPr>
        <w:t>5.</w:t>
      </w:r>
      <w:r>
        <w:rPr>
          <w:rStyle w:val="Artdef"/>
        </w:rPr>
        <w:t>509F</w:t>
      </w:r>
      <w:r w:rsidRPr="00755316">
        <w:t>.</w:t>
      </w:r>
    </w:p>
    <w:p w14:paraId="39D61517" w14:textId="0DC06186" w:rsidR="00A50859" w:rsidRDefault="00136877">
      <w:pPr>
        <w:pStyle w:val="Reasons"/>
      </w:pPr>
      <w:r>
        <w:rPr>
          <w:b/>
        </w:rPr>
        <w:lastRenderedPageBreak/>
        <w:t>Reasons:</w:t>
      </w:r>
      <w:r>
        <w:tab/>
      </w:r>
      <w:r w:rsidR="00C96806">
        <w:t>Following an official letter submitted by the Republic of Türkiye, the country's name has been officially changed to Türkiye at the United Nations. “Türkiye” shall be used instead of “Turkey” for all affairs. The change became effective from 1 July 2022.</w:t>
      </w:r>
    </w:p>
    <w:p w14:paraId="64F3EE64" w14:textId="4B86E546" w:rsidR="00A50859" w:rsidRDefault="00136877">
      <w:pPr>
        <w:pStyle w:val="Proposal"/>
      </w:pPr>
      <w:r>
        <w:t>MOD</w:t>
      </w:r>
      <w:r>
        <w:tab/>
        <w:t>EUR/</w:t>
      </w:r>
      <w:r w:rsidR="008309AA">
        <w:t>XXXX</w:t>
      </w:r>
      <w:r w:rsidR="00DA75BE">
        <w:t>A21A2/</w:t>
      </w:r>
      <w:r w:rsidR="006D1D59">
        <w:t>9</w:t>
      </w:r>
    </w:p>
    <w:p w14:paraId="7D0D66C3" w14:textId="497CF795" w:rsidR="00136877" w:rsidRDefault="00136877" w:rsidP="00853556">
      <w:pPr>
        <w:pStyle w:val="ResNo"/>
      </w:pPr>
      <w:bookmarkStart w:id="142" w:name="_Toc39649547"/>
      <w:r>
        <w:t xml:space="preserve">RESOLUTION </w:t>
      </w:r>
      <w:r>
        <w:rPr>
          <w:rStyle w:val="href"/>
        </w:rPr>
        <w:t>608</w:t>
      </w:r>
      <w:r>
        <w:t xml:space="preserve"> (REV.WRC</w:t>
      </w:r>
      <w:r w:rsidRPr="00CA3D63">
        <w:noBreakHyphen/>
      </w:r>
      <w:del w:id="143" w:author="CEPT" w:date="2023-08-30T12:18:00Z">
        <w:r w:rsidDel="004D0EF9">
          <w:delText>19</w:delText>
        </w:r>
      </w:del>
      <w:ins w:id="144" w:author="CEPT" w:date="2023-08-30T12:18:00Z">
        <w:r w:rsidR="004D0EF9">
          <w:t>23</w:t>
        </w:r>
      </w:ins>
      <w:r>
        <w:t>)</w:t>
      </w:r>
      <w:bookmarkEnd w:id="142"/>
    </w:p>
    <w:p w14:paraId="062C5163" w14:textId="77777777" w:rsidR="00136877" w:rsidRDefault="00136877" w:rsidP="00853556">
      <w:pPr>
        <w:pStyle w:val="Restitle"/>
      </w:pPr>
      <w:bookmarkStart w:id="145" w:name="_Toc35789383"/>
      <w:bookmarkStart w:id="146" w:name="_Toc35857080"/>
      <w:bookmarkStart w:id="147" w:name="_Toc35877715"/>
      <w:bookmarkStart w:id="148" w:name="_Toc35963658"/>
      <w:bookmarkStart w:id="149" w:name="_Toc39649548"/>
      <w:r>
        <w:t xml:space="preserve">Use of the frequency band 1 215-1 300 MHz by systems of the </w:t>
      </w:r>
      <w:r>
        <w:br/>
        <w:t>radionavigation-satellite service (space-to-Earth)</w:t>
      </w:r>
      <w:bookmarkEnd w:id="145"/>
      <w:bookmarkEnd w:id="146"/>
      <w:bookmarkEnd w:id="147"/>
      <w:bookmarkEnd w:id="148"/>
      <w:bookmarkEnd w:id="149"/>
    </w:p>
    <w:p w14:paraId="6D3AF0E5" w14:textId="1275D78A" w:rsidR="00136877" w:rsidRDefault="00136877" w:rsidP="00853556">
      <w:pPr>
        <w:pStyle w:val="Normalaftertitle"/>
      </w:pPr>
      <w:r>
        <w:t>The World Radiocommunication Conference (</w:t>
      </w:r>
      <w:del w:id="150" w:author="CEPT" w:date="2023-08-30T12:18:00Z">
        <w:r w:rsidDel="004D0EF9">
          <w:delText>Sharm el-Sheikh</w:delText>
        </w:r>
      </w:del>
      <w:ins w:id="151" w:author="CEPT" w:date="2023-08-30T12:18:00Z">
        <w:r w:rsidR="004D0EF9">
          <w:t>Dubai</w:t>
        </w:r>
      </w:ins>
      <w:r>
        <w:t xml:space="preserve">, </w:t>
      </w:r>
      <w:del w:id="152" w:author="CEPT" w:date="2023-08-30T12:18:00Z">
        <w:r w:rsidDel="004D0EF9">
          <w:delText>2019</w:delText>
        </w:r>
      </w:del>
      <w:ins w:id="153" w:author="CEPT" w:date="2023-08-30T12:18:00Z">
        <w:r w:rsidR="004D0EF9">
          <w:t>2023</w:t>
        </w:r>
      </w:ins>
      <w:r>
        <w:t>),</w:t>
      </w:r>
    </w:p>
    <w:p w14:paraId="2F662AA3" w14:textId="7FB9C089" w:rsidR="00136877" w:rsidRDefault="004D0EF9" w:rsidP="00853556">
      <w:r>
        <w:rPr>
          <w:color w:val="000000"/>
        </w:rPr>
        <w:t>…</w:t>
      </w:r>
    </w:p>
    <w:p w14:paraId="7D7E835B" w14:textId="77777777" w:rsidR="00136877" w:rsidRDefault="00136877" w:rsidP="00853556">
      <w:pPr>
        <w:pStyle w:val="Call"/>
      </w:pPr>
      <w:r>
        <w:t>recognizing</w:t>
      </w:r>
    </w:p>
    <w:p w14:paraId="79823995" w14:textId="77777777" w:rsidR="00136877" w:rsidRDefault="00136877" w:rsidP="00853556">
      <w:pPr>
        <w:rPr>
          <w:color w:val="000000"/>
        </w:rPr>
      </w:pPr>
      <w:r>
        <w:rPr>
          <w:i/>
          <w:iCs/>
          <w:color w:val="000000"/>
        </w:rPr>
        <w:t>a)</w:t>
      </w:r>
      <w:r>
        <w:rPr>
          <w:color w:val="000000"/>
        </w:rPr>
        <w:tab/>
        <w:t>that the ITU Radiocommunication Bureau (ITU</w:t>
      </w:r>
      <w:r>
        <w:rPr>
          <w:color w:val="000000"/>
        </w:rPr>
        <w:noBreakHyphen/>
        <w:t>R) carried out studies related to the protection of the radiodetermination systems operating in the frequency band 1 215-1 300 MHz and that these studies should continue pursuant to relevant ITU</w:t>
      </w:r>
      <w:r>
        <w:rPr>
          <w:color w:val="000000"/>
        </w:rPr>
        <w:noBreakHyphen/>
        <w:t>R Questions, such as Questions ITU</w:t>
      </w:r>
      <w:r>
        <w:rPr>
          <w:color w:val="000000"/>
        </w:rPr>
        <w:noBreakHyphen/>
        <w:t>R 62/5 and ITU</w:t>
      </w:r>
      <w:r>
        <w:rPr>
          <w:color w:val="000000"/>
        </w:rPr>
        <w:noBreakHyphen/>
        <w:t>R 217/4, so as to prepare, as appropriate, ITU</w:t>
      </w:r>
      <w:r>
        <w:rPr>
          <w:color w:val="000000"/>
        </w:rPr>
        <w:noBreakHyphen/>
        <w:t>R Recommendations;</w:t>
      </w:r>
    </w:p>
    <w:p w14:paraId="48A0C948" w14:textId="409BD0A0" w:rsidR="00136877" w:rsidRDefault="00136877" w:rsidP="00853556">
      <w:r>
        <w:rPr>
          <w:i/>
          <w:iCs/>
        </w:rPr>
        <w:t>b)</w:t>
      </w:r>
      <w:r>
        <w:tab/>
        <w:t>that, up to the end of WRC</w:t>
      </w:r>
      <w:r>
        <w:noBreakHyphen/>
        <w:t>2000, use of the RNSS in the frequency band 1 215</w:t>
      </w:r>
      <w:r>
        <w:noBreakHyphen/>
        <w:t>1 260 MHz was subject only to the constraint that no harmful interference was caused to the radionavigation service in Algeria, Germany, Austria, Bahrain, Belgium, Benin, Bosnia and Herzegovina, Burundi, Cameroon, China, Croatia, Denmark, United Arab Emirates, France, Greece, India, Iran (Islamic Republic of), Iraq, Kenya, Liechtenstein, Luxembourg, North Macedonia, Mali, Mauritania, Norway, Oman, Pakistan, Netherlands, Portugal, Qatar, Serbia and Montenegro</w:t>
      </w:r>
      <w:r>
        <w:rPr>
          <w:rStyle w:val="Appelnotedebasdep"/>
        </w:rPr>
        <w:footnoteReference w:customMarkFollows="1" w:id="7"/>
        <w:t>*</w:t>
      </w:r>
      <w:r>
        <w:t>, Senegal, Slovenia, Somalia, Sudan</w:t>
      </w:r>
      <w:r>
        <w:rPr>
          <w:rStyle w:val="Appelnotedebasdep"/>
        </w:rPr>
        <w:footnoteReference w:customMarkFollows="1" w:id="8"/>
        <w:t>**</w:t>
      </w:r>
      <w:r>
        <w:t xml:space="preserve">, Sri Lanka, Sweden, Switzerland and </w:t>
      </w:r>
      <w:ins w:id="154" w:author="CEPT" w:date="2023-08-30T12:17:00Z">
        <w:r w:rsidR="004D0EF9">
          <w:t>Türkiye</w:t>
        </w:r>
      </w:ins>
      <w:del w:id="155" w:author="CEPT" w:date="2023-08-30T12:17:00Z">
        <w:r w:rsidDel="004D0EF9">
          <w:delText>Turkey</w:delText>
        </w:r>
      </w:del>
      <w:r>
        <w:t>, and, furthermore, that No. </w:t>
      </w:r>
      <w:r w:rsidRPr="00C269F2">
        <w:rPr>
          <w:rStyle w:val="Artref"/>
          <w:b/>
          <w:bCs/>
          <w:color w:val="000000"/>
        </w:rPr>
        <w:t>5.43</w:t>
      </w:r>
      <w:r>
        <w:t xml:space="preserve"> was applied,</w:t>
      </w:r>
    </w:p>
    <w:p w14:paraId="4562C495" w14:textId="0F1B4468" w:rsidR="00136877" w:rsidRDefault="004D0EF9" w:rsidP="004D0EF9">
      <w:r>
        <w:t>…</w:t>
      </w:r>
    </w:p>
    <w:p w14:paraId="791C50CE" w14:textId="1D14FDB3" w:rsidR="00A50859" w:rsidRDefault="00136877">
      <w:pPr>
        <w:pStyle w:val="Reasons"/>
      </w:pPr>
      <w:r>
        <w:rPr>
          <w:b/>
        </w:rPr>
        <w:t>Reasons:</w:t>
      </w:r>
      <w:r>
        <w:tab/>
      </w:r>
      <w:r w:rsidR="004D0EF9">
        <w:t>Following an official letter submitted by the Republic of Türkiye, the country's name has been officially changed to Türkiye at the United Nations. “Türkiye” shall be used instead of “Turkey” for all affairs. The change became effective from 1 July 2022.</w:t>
      </w:r>
    </w:p>
    <w:p w14:paraId="4E54F661" w14:textId="27A4BA2E" w:rsidR="00A50859" w:rsidRDefault="00136877">
      <w:pPr>
        <w:pStyle w:val="Proposal"/>
      </w:pPr>
      <w:r>
        <w:t>MOD</w:t>
      </w:r>
      <w:r>
        <w:tab/>
        <w:t>EUR/</w:t>
      </w:r>
      <w:r w:rsidR="008309AA">
        <w:t>XXXX</w:t>
      </w:r>
      <w:r w:rsidR="00DA75BE">
        <w:t>A21A2/</w:t>
      </w:r>
      <w:r w:rsidR="006D1D59">
        <w:t>10</w:t>
      </w:r>
    </w:p>
    <w:p w14:paraId="2C7CD7B5" w14:textId="0B557300" w:rsidR="00136877" w:rsidRDefault="00136877" w:rsidP="00AC36D5">
      <w:pPr>
        <w:pStyle w:val="ResNo"/>
      </w:pPr>
      <w:bookmarkStart w:id="156" w:name="_Toc39649587"/>
      <w:r>
        <w:t xml:space="preserve">RESOLUTION </w:t>
      </w:r>
      <w:r>
        <w:rPr>
          <w:rStyle w:val="href"/>
        </w:rPr>
        <w:t>731</w:t>
      </w:r>
      <w:r>
        <w:t xml:space="preserve"> (REV.WRC</w:t>
      </w:r>
      <w:r>
        <w:noBreakHyphen/>
      </w:r>
      <w:del w:id="157" w:author="CEPT" w:date="2023-08-30T12:19:00Z">
        <w:r w:rsidDel="004D0EF9">
          <w:delText>19</w:delText>
        </w:r>
      </w:del>
      <w:ins w:id="158" w:author="CEPT" w:date="2023-08-30T12:19:00Z">
        <w:r w:rsidR="004D0EF9">
          <w:t>23</w:t>
        </w:r>
      </w:ins>
      <w:r>
        <w:t>)</w:t>
      </w:r>
      <w:bookmarkEnd w:id="156"/>
    </w:p>
    <w:p w14:paraId="4C6C06E1" w14:textId="77777777" w:rsidR="00136877" w:rsidRDefault="00136877" w:rsidP="00AC36D5">
      <w:pPr>
        <w:pStyle w:val="Restitle"/>
      </w:pPr>
      <w:bookmarkStart w:id="159" w:name="_Toc35789405"/>
      <w:bookmarkStart w:id="160" w:name="_Toc35857102"/>
      <w:bookmarkStart w:id="161" w:name="_Toc35877737"/>
      <w:bookmarkStart w:id="162" w:name="_Toc35963680"/>
      <w:bookmarkStart w:id="163" w:name="_Toc39649588"/>
      <w:r>
        <w:t xml:space="preserve">Consideration of sharing and adjacent-band compatibility </w:t>
      </w:r>
      <w:r>
        <w:br/>
        <w:t>between passive and active services above 71 GHz</w:t>
      </w:r>
      <w:bookmarkEnd w:id="159"/>
      <w:bookmarkEnd w:id="160"/>
      <w:bookmarkEnd w:id="161"/>
      <w:bookmarkEnd w:id="162"/>
      <w:bookmarkEnd w:id="163"/>
    </w:p>
    <w:p w14:paraId="6750D48E" w14:textId="1681788A" w:rsidR="00136877" w:rsidRDefault="00136877" w:rsidP="00AC36D5">
      <w:pPr>
        <w:pStyle w:val="Normalaftertitle"/>
      </w:pPr>
      <w:r>
        <w:t>The World Radiocommunication Conference (</w:t>
      </w:r>
      <w:del w:id="164" w:author="CEPT" w:date="2023-08-30T12:19:00Z">
        <w:r w:rsidDel="004D0EF9">
          <w:delText>Sharm el-Sheikh</w:delText>
        </w:r>
      </w:del>
      <w:ins w:id="165" w:author="CEPT" w:date="2023-08-30T12:19:00Z">
        <w:r w:rsidR="004D0EF9">
          <w:t>Dubai</w:t>
        </w:r>
      </w:ins>
      <w:r>
        <w:t xml:space="preserve">, </w:t>
      </w:r>
      <w:del w:id="166" w:author="CEPT" w:date="2023-08-30T12:19:00Z">
        <w:r w:rsidDel="004D0EF9">
          <w:delText>2019</w:delText>
        </w:r>
      </w:del>
      <w:ins w:id="167" w:author="CEPT" w:date="2023-08-30T12:19:00Z">
        <w:r w:rsidR="004D0EF9">
          <w:t>2023</w:t>
        </w:r>
      </w:ins>
      <w:r>
        <w:t>),</w:t>
      </w:r>
    </w:p>
    <w:p w14:paraId="021B0D77" w14:textId="0D86F7AE" w:rsidR="00136877" w:rsidRPr="004D0EF9" w:rsidRDefault="004D0EF9" w:rsidP="00AC36D5">
      <w:pPr>
        <w:rPr>
          <w:i/>
        </w:rPr>
      </w:pPr>
      <w:r w:rsidRPr="004D0EF9">
        <w:rPr>
          <w:i/>
        </w:rPr>
        <w:t>…</w:t>
      </w:r>
    </w:p>
    <w:p w14:paraId="5F74DABB" w14:textId="77777777" w:rsidR="00136877" w:rsidRDefault="00136877" w:rsidP="00AC36D5">
      <w:pPr>
        <w:pStyle w:val="Call"/>
      </w:pPr>
      <w:r>
        <w:lastRenderedPageBreak/>
        <w:t>recognizing</w:t>
      </w:r>
    </w:p>
    <w:p w14:paraId="4055A2A7" w14:textId="77777777" w:rsidR="005B763F" w:rsidRPr="003D6016" w:rsidRDefault="005B763F" w:rsidP="005B763F">
      <w:pPr>
        <w:rPr>
          <w:ins w:id="168" w:author="CEPT" w:date="2023-08-30T12:20:00Z"/>
        </w:rPr>
      </w:pPr>
      <w:ins w:id="169" w:author="CEPT" w:date="2023-08-30T12:20:00Z">
        <w:r w:rsidRPr="003D6016">
          <w:rPr>
            <w:i/>
            <w:iCs/>
          </w:rPr>
          <w:t>a)</w:t>
        </w:r>
        <w:r w:rsidRPr="003D6016">
          <w:tab/>
          <w:t xml:space="preserve">that several frequency bands above 71 GHz are subject to No. </w:t>
        </w:r>
        <w:r w:rsidRPr="003D6016">
          <w:rPr>
            <w:b/>
            <w:bCs/>
          </w:rPr>
          <w:t>5.340</w:t>
        </w:r>
        <w:r w:rsidRPr="003D6016">
          <w:t>, and all emissions are prohibited in these bands;</w:t>
        </w:r>
      </w:ins>
    </w:p>
    <w:p w14:paraId="20F826D4" w14:textId="304DAE5F" w:rsidR="00136877" w:rsidRDefault="005B763F" w:rsidP="005B763F">
      <w:ins w:id="170" w:author="CEPT" w:date="2023-08-30T12:20:00Z">
        <w:r>
          <w:rPr>
            <w:i/>
            <w:iCs/>
          </w:rPr>
          <w:t>b</w:t>
        </w:r>
        <w:r w:rsidRPr="003D6016">
          <w:rPr>
            <w:i/>
            <w:iCs/>
          </w:rPr>
          <w:t>)</w:t>
        </w:r>
        <w:r w:rsidRPr="003D6016">
          <w:tab/>
        </w:r>
      </w:ins>
      <w:r w:rsidR="00136877">
        <w:rPr>
          <w:color w:val="000000"/>
        </w:rPr>
        <w:t>that, to the extent practicable, the burden of sharing among active and passive services should be equitably distributed among the services to which allocations are made,</w:t>
      </w:r>
    </w:p>
    <w:p w14:paraId="6AF66642" w14:textId="77777777" w:rsidR="00136877" w:rsidRDefault="00136877" w:rsidP="00AC36D5">
      <w:pPr>
        <w:pStyle w:val="Call"/>
      </w:pPr>
      <w:r>
        <w:t>resolves </w:t>
      </w:r>
    </w:p>
    <w:p w14:paraId="09BDEA9D" w14:textId="2B24DD97" w:rsidR="00136877" w:rsidRDefault="00136877" w:rsidP="00AC36D5">
      <w:r>
        <w:rPr>
          <w:color w:val="000000"/>
        </w:rPr>
        <w:t xml:space="preserve">to invite a future competent world radiocommunication conference to consider the results of ITU-R studies referred to in </w:t>
      </w:r>
      <w:r>
        <w:rPr>
          <w:i/>
          <w:iCs/>
          <w:color w:val="000000"/>
        </w:rPr>
        <w:t>invites the ITU Radiocommunication Sector</w:t>
      </w:r>
      <w:r>
        <w:rPr>
          <w:color w:val="000000"/>
        </w:rPr>
        <w:t xml:space="preserve"> below with a view to taking the necessary action, as appropriate, in order to accommodate the emerging requirements of active services, taking into account the requirements of the passive services, in frequency bands above 71 GHz,</w:t>
      </w:r>
    </w:p>
    <w:p w14:paraId="55DE4D98" w14:textId="77777777" w:rsidR="00136877" w:rsidRDefault="00136877" w:rsidP="00AC36D5">
      <w:pPr>
        <w:pStyle w:val="Call"/>
      </w:pPr>
      <w:r>
        <w:t>urges administrations</w:t>
      </w:r>
    </w:p>
    <w:p w14:paraId="4C53A1C6" w14:textId="77777777" w:rsidR="00136877" w:rsidRDefault="00136877" w:rsidP="00AC36D5">
      <w:r>
        <w:rPr>
          <w:color w:val="000000"/>
        </w:rPr>
        <w:t>to note the possibility of changes to Article </w:t>
      </w:r>
      <w:r w:rsidRPr="00274E01">
        <w:rPr>
          <w:rStyle w:val="Artref"/>
          <w:b/>
          <w:color w:val="000000"/>
        </w:rPr>
        <w:t>5</w:t>
      </w:r>
      <w:r>
        <w:rPr>
          <w:color w:val="000000"/>
        </w:rPr>
        <w:t xml:space="preserve"> to accommodate emerging requirements for active services, as indicated in this Resolution, and to take this into account in the development of national policies and regulations,</w:t>
      </w:r>
    </w:p>
    <w:p w14:paraId="3F7215CD" w14:textId="77777777" w:rsidR="00136877" w:rsidRDefault="00136877" w:rsidP="00AC36D5">
      <w:pPr>
        <w:pStyle w:val="Call"/>
      </w:pPr>
      <w:r>
        <w:t>invites the ITU Radiocommunication Sector</w:t>
      </w:r>
    </w:p>
    <w:p w14:paraId="16BB3064" w14:textId="09905F1F" w:rsidR="00136877" w:rsidRDefault="00136877" w:rsidP="00AC36D5">
      <w:r>
        <w:t>1</w:t>
      </w:r>
      <w:r>
        <w:tab/>
        <w:t xml:space="preserve">to continue its studies to determine if and under what conditions sharing is possible between active and passive services in the </w:t>
      </w:r>
      <w:r>
        <w:rPr>
          <w:color w:val="000000"/>
        </w:rPr>
        <w:t xml:space="preserve">frequency </w:t>
      </w:r>
      <w:r>
        <w:t xml:space="preserve">bands above 71 GHz, such as, but not limited to, </w:t>
      </w:r>
      <w:del w:id="171" w:author="CEPT" w:date="2023-08-30T12:20:00Z">
        <w:r w:rsidDel="004D0EF9">
          <w:delText>100</w:delText>
        </w:r>
        <w:r w:rsidDel="004D0EF9">
          <w:noBreakHyphen/>
          <w:delText xml:space="preserve">102 GHz, </w:delText>
        </w:r>
      </w:del>
      <w:r>
        <w:t>116</w:t>
      </w:r>
      <w:r>
        <w:noBreakHyphen/>
        <w:t xml:space="preserve">122.25 GHz, </w:t>
      </w:r>
      <w:del w:id="172" w:author="CEPT" w:date="2023-08-30T12:20:00Z">
        <w:r w:rsidDel="004D0EF9">
          <w:delText>148.5</w:delText>
        </w:r>
        <w:r w:rsidDel="004D0EF9">
          <w:noBreakHyphen/>
          <w:delText>151.5 GHz,</w:delText>
        </w:r>
      </w:del>
      <w:r>
        <w:t xml:space="preserve"> 174.8</w:t>
      </w:r>
      <w:r>
        <w:noBreakHyphen/>
      </w:r>
      <w:ins w:id="173" w:author="CEPT" w:date="2023-08-30T12:21:00Z">
        <w:r w:rsidR="004D0EF9">
          <w:t>182 GHz, 185-190</w:t>
        </w:r>
      </w:ins>
      <w:del w:id="174" w:author="CEPT" w:date="2023-08-30T12:21:00Z">
        <w:r w:rsidDel="004D0EF9">
          <w:delText>191.8</w:delText>
        </w:r>
      </w:del>
      <w:r>
        <w:t xml:space="preserve"> GHz, </w:t>
      </w:r>
      <w:del w:id="175" w:author="CEPT" w:date="2023-08-30T12:21:00Z">
        <w:r w:rsidDel="004D0EF9">
          <w:delText>226</w:delText>
        </w:r>
        <w:r w:rsidDel="004D0EF9">
          <w:noBreakHyphen/>
          <w:delText xml:space="preserve">231.5 GHz </w:delText>
        </w:r>
      </w:del>
      <w:r>
        <w:t>and 235</w:t>
      </w:r>
      <w:r>
        <w:noBreakHyphen/>
        <w:t>238 GHz</w:t>
      </w:r>
      <w:ins w:id="176" w:author="CEPT" w:date="2023-08-30T12:21:00Z">
        <w:r w:rsidR="004D0EF9" w:rsidRPr="003D6016">
          <w:t xml:space="preserve">, taking into account </w:t>
        </w:r>
        <w:r w:rsidR="004D0EF9" w:rsidRPr="004D0EF9">
          <w:rPr>
            <w:i/>
            <w:iCs/>
          </w:rPr>
          <w:t>recognizing</w:t>
        </w:r>
        <w:r w:rsidR="004D0EF9" w:rsidRPr="003D6016">
          <w:t xml:space="preserve"> </w:t>
        </w:r>
        <w:r w:rsidR="004D0EF9" w:rsidRPr="003D6016">
          <w:rPr>
            <w:i/>
            <w:iCs/>
          </w:rPr>
          <w:t>a)</w:t>
        </w:r>
      </w:ins>
      <w:r>
        <w:t>;</w:t>
      </w:r>
    </w:p>
    <w:p w14:paraId="1C9E2F4B" w14:textId="77777777" w:rsidR="004D0EF9" w:rsidRPr="003D6016" w:rsidRDefault="004D0EF9" w:rsidP="004D0EF9">
      <w:pPr>
        <w:rPr>
          <w:ins w:id="177" w:author="CEPT" w:date="2023-08-30T12:21:00Z"/>
        </w:rPr>
      </w:pPr>
      <w:ins w:id="178" w:author="CEPT" w:date="2023-08-30T12:21:00Z">
        <w:r w:rsidRPr="003D6016">
          <w:t>2</w:t>
        </w:r>
        <w:r w:rsidRPr="003D6016">
          <w:tab/>
          <w:t xml:space="preserve">to continue its studies to determine if and under what conditions, adjacent band compatibility is possible between active and passive services in the </w:t>
        </w:r>
        <w:r w:rsidRPr="003D6016">
          <w:rPr>
            <w:color w:val="000000"/>
          </w:rPr>
          <w:t xml:space="preserve">frequency </w:t>
        </w:r>
        <w:r w:rsidRPr="003D6016">
          <w:t>bands above 71 GHz;</w:t>
        </w:r>
      </w:ins>
    </w:p>
    <w:p w14:paraId="263C3AC8" w14:textId="6CEF19D5" w:rsidR="00136877" w:rsidRDefault="00136877" w:rsidP="00AC36D5">
      <w:del w:id="179" w:author="CEPT" w:date="2023-08-30T12:22:00Z">
        <w:r w:rsidDel="004D0EF9">
          <w:delText>2</w:delText>
        </w:r>
      </w:del>
      <w:ins w:id="180" w:author="CEPT" w:date="2023-08-30T12:22:00Z">
        <w:r w:rsidR="004D0EF9">
          <w:t>3</w:t>
        </w:r>
      </w:ins>
      <w:r>
        <w:tab/>
        <w:t xml:space="preserve">to conduct studies to determine the specific conditions to be applied to the land-mobile and fixed-service applications </w:t>
      </w:r>
      <w:r>
        <w:rPr>
          <w:lang w:eastAsia="es-CR"/>
        </w:rPr>
        <w:t>to ensure the protection of EESS (passive) applications</w:t>
      </w:r>
      <w:r>
        <w:t xml:space="preserve"> in the frequency bands </w:t>
      </w:r>
      <w:r>
        <w:rPr>
          <w:lang w:eastAsia="es-CR"/>
        </w:rPr>
        <w:t>296-306 GHz, 313-318 GHz and 333-356 GHz;</w:t>
      </w:r>
    </w:p>
    <w:p w14:paraId="6FA7C4F3" w14:textId="3E77271E" w:rsidR="00136877" w:rsidRDefault="00136877" w:rsidP="00AC36D5">
      <w:del w:id="181" w:author="CEPT" w:date="2023-08-30T12:22:00Z">
        <w:r w:rsidDel="004D0EF9">
          <w:delText>3</w:delText>
        </w:r>
      </w:del>
      <w:ins w:id="182" w:author="CEPT" w:date="2023-08-30T12:22:00Z">
        <w:r w:rsidR="004D0EF9">
          <w:t>4</w:t>
        </w:r>
      </w:ins>
      <w:r>
        <w:tab/>
        <w:t xml:space="preserve">to study means of avoiding adjacent-band interference from space services (downlinks) into radio astronomy </w:t>
      </w:r>
      <w:r>
        <w:rPr>
          <w:color w:val="000000"/>
        </w:rPr>
        <w:t xml:space="preserve">frequency </w:t>
      </w:r>
      <w:r>
        <w:t>bands above 71 GHz;</w:t>
      </w:r>
    </w:p>
    <w:p w14:paraId="123B8442" w14:textId="003608C7" w:rsidR="00136877" w:rsidRDefault="00136877" w:rsidP="00AC36D5">
      <w:del w:id="183" w:author="CEPT" w:date="2023-08-30T12:22:00Z">
        <w:r w:rsidDel="004D0EF9">
          <w:delText>4</w:delText>
        </w:r>
      </w:del>
      <w:ins w:id="184" w:author="CEPT" w:date="2023-08-30T12:22:00Z">
        <w:r w:rsidR="004D0EF9">
          <w:t>5</w:t>
        </w:r>
      </w:ins>
      <w:r>
        <w:tab/>
        <w:t>to take into account the principles of burden-sharing to the extent practicable in their studies;</w:t>
      </w:r>
    </w:p>
    <w:p w14:paraId="104D93B3" w14:textId="4E9D610E" w:rsidR="00136877" w:rsidRDefault="00136877" w:rsidP="00AC36D5">
      <w:del w:id="185" w:author="CEPT" w:date="2023-08-30T12:22:00Z">
        <w:r w:rsidDel="004D0EF9">
          <w:delText>5</w:delText>
        </w:r>
      </w:del>
      <w:ins w:id="186" w:author="CEPT" w:date="2023-08-30T12:22:00Z">
        <w:r w:rsidR="004D0EF9">
          <w:t>6</w:t>
        </w:r>
      </w:ins>
      <w:r>
        <w:tab/>
        <w:t xml:space="preserve">to complete the necessary studies when the technical characteristics of the active services in these </w:t>
      </w:r>
      <w:r>
        <w:rPr>
          <w:color w:val="000000"/>
        </w:rPr>
        <w:t xml:space="preserve">frequency </w:t>
      </w:r>
      <w:r>
        <w:t xml:space="preserve">bands are known; </w:t>
      </w:r>
    </w:p>
    <w:p w14:paraId="0B27E497" w14:textId="6D1E3748" w:rsidR="00136877" w:rsidRDefault="00136877" w:rsidP="00AC36D5">
      <w:del w:id="187" w:author="CEPT" w:date="2023-08-30T12:22:00Z">
        <w:r w:rsidDel="004D0EF9">
          <w:delText>6</w:delText>
        </w:r>
      </w:del>
      <w:ins w:id="188" w:author="CEPT" w:date="2023-08-30T12:22:00Z">
        <w:r w:rsidR="004D0EF9">
          <w:t>7</w:t>
        </w:r>
      </w:ins>
      <w:r>
        <w:tab/>
        <w:t xml:space="preserve">to develop Recommendations specifying sharing criteria for those </w:t>
      </w:r>
      <w:r>
        <w:rPr>
          <w:color w:val="000000"/>
        </w:rPr>
        <w:t xml:space="preserve">frequency </w:t>
      </w:r>
      <w:r>
        <w:t>bands where sharing is feasible,</w:t>
      </w:r>
    </w:p>
    <w:p w14:paraId="080A0B2C" w14:textId="1E51A6AD" w:rsidR="00136877" w:rsidRDefault="004D0EF9" w:rsidP="00AC36D5">
      <w:pPr>
        <w:rPr>
          <w:color w:val="000000"/>
        </w:rPr>
      </w:pPr>
      <w:r>
        <w:rPr>
          <w:color w:val="000000"/>
        </w:rPr>
        <w:t>…</w:t>
      </w:r>
    </w:p>
    <w:p w14:paraId="045B5EFF" w14:textId="050AC4DE" w:rsidR="00A50859" w:rsidRDefault="00136877">
      <w:pPr>
        <w:pStyle w:val="Reasons"/>
      </w:pPr>
      <w:r>
        <w:rPr>
          <w:b/>
        </w:rPr>
        <w:t>Reasons:</w:t>
      </w:r>
      <w:r>
        <w:tab/>
      </w:r>
      <w:r w:rsidR="004D0EF9" w:rsidRPr="003D6016">
        <w:t xml:space="preserve">This revision is required to clarify that several frequency bands above 71 GHz are subject to No. </w:t>
      </w:r>
      <w:r w:rsidR="004D0EF9" w:rsidRPr="004D0EF9">
        <w:rPr>
          <w:b/>
          <w:bCs/>
        </w:rPr>
        <w:t>5.340</w:t>
      </w:r>
      <w:r w:rsidR="004D0EF9" w:rsidRPr="003D6016">
        <w:t xml:space="preserve"> which designates frequency bands where all emissions are prohibited and to make consequential revisions to the </w:t>
      </w:r>
      <w:r w:rsidR="004D0EF9" w:rsidRPr="004D0EF9">
        <w:rPr>
          <w:i/>
          <w:iCs/>
        </w:rPr>
        <w:t>invites</w:t>
      </w:r>
      <w:r w:rsidR="004D0EF9" w:rsidRPr="003D6016">
        <w:t xml:space="preserve"> part</w:t>
      </w:r>
      <w:r w:rsidR="004D0EF9">
        <w:t>.</w:t>
      </w:r>
    </w:p>
    <w:p w14:paraId="4057FF1B" w14:textId="622FEE25" w:rsidR="00A50859" w:rsidRDefault="00136877">
      <w:pPr>
        <w:pStyle w:val="Proposal"/>
      </w:pPr>
      <w:r>
        <w:lastRenderedPageBreak/>
        <w:t>MOD</w:t>
      </w:r>
      <w:r>
        <w:tab/>
        <w:t>EUR/</w:t>
      </w:r>
      <w:r w:rsidR="008309AA">
        <w:t>XXXX</w:t>
      </w:r>
      <w:r w:rsidR="00DA75BE">
        <w:t>A21A2/</w:t>
      </w:r>
      <w:r w:rsidR="006D1D59">
        <w:t>11</w:t>
      </w:r>
    </w:p>
    <w:p w14:paraId="0AE27791" w14:textId="7532C28C" w:rsidR="00136877" w:rsidRPr="00E87CF9" w:rsidRDefault="00136877" w:rsidP="0087044E">
      <w:pPr>
        <w:pStyle w:val="ResNo"/>
      </w:pPr>
      <w:bookmarkStart w:id="189" w:name="_Toc39649615"/>
      <w:r w:rsidRPr="00E87CF9">
        <w:t xml:space="preserve">RESOLUTION </w:t>
      </w:r>
      <w:r w:rsidRPr="001C752A">
        <w:rPr>
          <w:rStyle w:val="href"/>
        </w:rPr>
        <w:t>762</w:t>
      </w:r>
      <w:r w:rsidRPr="00E87CF9">
        <w:t xml:space="preserve"> (</w:t>
      </w:r>
      <w:ins w:id="190" w:author="CEPT" w:date="2023-08-30T12:23:00Z">
        <w:r w:rsidR="004D0EF9">
          <w:t>REV.</w:t>
        </w:r>
      </w:ins>
      <w:r w:rsidRPr="00E87CF9">
        <w:t>WRC</w:t>
      </w:r>
      <w:r w:rsidRPr="00E87CF9">
        <w:noBreakHyphen/>
      </w:r>
      <w:del w:id="191" w:author="CEPT" w:date="2023-08-30T12:23:00Z">
        <w:r w:rsidRPr="00E87CF9" w:rsidDel="004D0EF9">
          <w:delText>15</w:delText>
        </w:r>
      </w:del>
      <w:ins w:id="192" w:author="CEPT" w:date="2023-08-30T12:23:00Z">
        <w:r w:rsidR="004D0EF9">
          <w:t>23</w:t>
        </w:r>
      </w:ins>
      <w:r w:rsidRPr="00E87CF9">
        <w:t>)</w:t>
      </w:r>
      <w:bookmarkEnd w:id="189"/>
    </w:p>
    <w:p w14:paraId="2D11B777" w14:textId="77777777" w:rsidR="00136877" w:rsidRPr="00E87CF9" w:rsidRDefault="00136877" w:rsidP="0087044E">
      <w:pPr>
        <w:pStyle w:val="Restitle"/>
      </w:pPr>
      <w:bookmarkStart w:id="193" w:name="_Toc450048841"/>
      <w:bookmarkStart w:id="194" w:name="_Toc39649616"/>
      <w:r w:rsidRPr="00E87CF9">
        <w:t>Application of power flux-density criteria to assess the potential for harmful interference under No. 11.32A for fixed-satellite and broadcasting-satellite service networks in the 6</w:t>
      </w:r>
      <w:r>
        <w:t> GHz</w:t>
      </w:r>
      <w:r w:rsidRPr="00E87CF9">
        <w:t xml:space="preserve"> and 10/11/12/14</w:t>
      </w:r>
      <w:r>
        <w:t> GHz</w:t>
      </w:r>
      <w:r w:rsidRPr="00E87CF9">
        <w:t xml:space="preserve"> </w:t>
      </w:r>
      <w:r>
        <w:br/>
        <w:t xml:space="preserve">frequency </w:t>
      </w:r>
      <w:r w:rsidRPr="00E87CF9">
        <w:t>bands not subject to a Plan</w:t>
      </w:r>
      <w:bookmarkEnd w:id="193"/>
      <w:bookmarkEnd w:id="194"/>
    </w:p>
    <w:p w14:paraId="1BB81624" w14:textId="016231A8" w:rsidR="00136877" w:rsidRPr="00E87CF9" w:rsidRDefault="00136877" w:rsidP="0087044E">
      <w:pPr>
        <w:pStyle w:val="Normalaftertitle"/>
      </w:pPr>
      <w:r w:rsidRPr="00E87CF9">
        <w:t>The World Radiocommunication Conference (</w:t>
      </w:r>
      <w:del w:id="195" w:author="CEPT" w:date="2023-08-30T12:23:00Z">
        <w:r w:rsidRPr="00E87CF9" w:rsidDel="004D0EF9">
          <w:delText>Geneva</w:delText>
        </w:r>
      </w:del>
      <w:ins w:id="196" w:author="CEPT" w:date="2023-08-30T12:23:00Z">
        <w:r w:rsidR="004D0EF9">
          <w:t>Dubai</w:t>
        </w:r>
      </w:ins>
      <w:r w:rsidRPr="00E87CF9">
        <w:t xml:space="preserve">, </w:t>
      </w:r>
      <w:del w:id="197" w:author="CEPT" w:date="2023-08-30T12:23:00Z">
        <w:r w:rsidRPr="00E87CF9" w:rsidDel="004D0EF9">
          <w:delText>2015</w:delText>
        </w:r>
      </w:del>
      <w:ins w:id="198" w:author="CEPT" w:date="2023-08-30T12:23:00Z">
        <w:r w:rsidR="004D0EF9" w:rsidRPr="00E87CF9">
          <w:t>20</w:t>
        </w:r>
        <w:r w:rsidR="004D0EF9">
          <w:t>23</w:t>
        </w:r>
      </w:ins>
      <w:r w:rsidRPr="00E87CF9">
        <w:t>),</w:t>
      </w:r>
    </w:p>
    <w:p w14:paraId="38C0D817" w14:textId="6694D353" w:rsidR="00136877" w:rsidRPr="004D0EF9" w:rsidRDefault="004D0EF9" w:rsidP="0087044E">
      <w:pPr>
        <w:rPr>
          <w:rFonts w:eastAsiaTheme="minorEastAsia"/>
          <w:i/>
          <w:iCs/>
          <w:lang w:eastAsia="nb-NO"/>
        </w:rPr>
      </w:pPr>
      <w:r w:rsidRPr="004D0EF9">
        <w:rPr>
          <w:rFonts w:eastAsiaTheme="minorEastAsia"/>
          <w:i/>
          <w:iCs/>
          <w:lang w:eastAsia="nb-NO"/>
        </w:rPr>
        <w:t>…</w:t>
      </w:r>
    </w:p>
    <w:p w14:paraId="789B470A" w14:textId="77777777" w:rsidR="00136877" w:rsidRPr="00E87CF9" w:rsidRDefault="00136877" w:rsidP="0087044E">
      <w:pPr>
        <w:pStyle w:val="Call"/>
      </w:pPr>
      <w:r w:rsidRPr="00E87CF9">
        <w:t>resolves</w:t>
      </w:r>
    </w:p>
    <w:p w14:paraId="4F860645" w14:textId="77777777" w:rsidR="004D0EF9" w:rsidRPr="004D0EF9" w:rsidRDefault="004D0EF9" w:rsidP="004D0EF9">
      <w:pPr>
        <w:rPr>
          <w:rFonts w:eastAsiaTheme="minorEastAsia"/>
          <w:i/>
          <w:iCs/>
          <w:lang w:eastAsia="nb-NO"/>
        </w:rPr>
      </w:pPr>
      <w:r w:rsidRPr="004D0EF9">
        <w:rPr>
          <w:rFonts w:eastAsiaTheme="minorEastAsia"/>
          <w:i/>
          <w:iCs/>
          <w:lang w:eastAsia="nb-NO"/>
        </w:rPr>
        <w:t>…</w:t>
      </w:r>
    </w:p>
    <w:p w14:paraId="21D2183E" w14:textId="554CD1FC" w:rsidR="00136877" w:rsidRPr="00E87CF9" w:rsidRDefault="00136877" w:rsidP="0087044E">
      <w:r w:rsidRPr="00E87CF9">
        <w:t>4</w:t>
      </w:r>
      <w:r w:rsidRPr="00E87CF9">
        <w:tab/>
        <w:t>that as of 1 January 2017 the Bureau and administrations shall apply this Resolution</w:t>
      </w:r>
      <w:del w:id="199" w:author="CEPT" w:date="2023-08-30T12:24:00Z">
        <w:r w:rsidRPr="00E87CF9" w:rsidDel="004D0EF9">
          <w:delText>,</w:delText>
        </w:r>
      </w:del>
      <w:ins w:id="200" w:author="CEPT" w:date="2023-08-30T12:24:00Z">
        <w:r w:rsidR="004D0EF9">
          <w:t>.</w:t>
        </w:r>
      </w:ins>
    </w:p>
    <w:p w14:paraId="13F8D8FE" w14:textId="683ADFDB" w:rsidR="00136877" w:rsidRPr="00E87CF9" w:rsidDel="004D0EF9" w:rsidRDefault="00136877" w:rsidP="0087044E">
      <w:pPr>
        <w:pStyle w:val="Call"/>
        <w:rPr>
          <w:del w:id="201" w:author="CEPT" w:date="2023-08-30T12:24:00Z"/>
        </w:rPr>
      </w:pPr>
      <w:del w:id="202" w:author="CEPT" w:date="2023-08-30T12:24:00Z">
        <w:r w:rsidRPr="00E87CF9" w:rsidDel="004D0EF9">
          <w:delText>instructs the Director of the Radiocommunication Bureau</w:delText>
        </w:r>
      </w:del>
    </w:p>
    <w:p w14:paraId="4CA95347" w14:textId="71A07D53" w:rsidR="00136877" w:rsidDel="004D0EF9" w:rsidRDefault="00136877" w:rsidP="0087044E">
      <w:pPr>
        <w:rPr>
          <w:del w:id="203" w:author="CEPT" w:date="2023-08-30T12:24:00Z"/>
        </w:rPr>
      </w:pPr>
      <w:del w:id="204" w:author="CEPT" w:date="2023-08-30T12:24:00Z">
        <w:r w:rsidRPr="00E87CF9" w:rsidDel="004D0EF9">
          <w:delText>to include in his report, for consideration by WRC-19, the results and any potential difficulties relating to the implementation of this Resolution.</w:delText>
        </w:r>
      </w:del>
    </w:p>
    <w:p w14:paraId="16EC9DD1" w14:textId="44C06FF3" w:rsidR="00A50859" w:rsidRDefault="00136877">
      <w:pPr>
        <w:pStyle w:val="Reasons"/>
      </w:pPr>
      <w:r>
        <w:rPr>
          <w:b/>
        </w:rPr>
        <w:t>Reasons:</w:t>
      </w:r>
      <w:r>
        <w:tab/>
      </w:r>
      <w:r w:rsidR="004D0EF9" w:rsidRPr="006D1D59">
        <w:t>The clause has been completed at WRC-19.</w:t>
      </w:r>
    </w:p>
    <w:p w14:paraId="0E6F184C" w14:textId="3A0A9496" w:rsidR="00A50859" w:rsidRPr="000A1780" w:rsidRDefault="00136877">
      <w:pPr>
        <w:pStyle w:val="Proposal"/>
        <w:rPr>
          <w:lang w:val="fr-FR"/>
        </w:rPr>
      </w:pPr>
      <w:r w:rsidRPr="000A1780">
        <w:rPr>
          <w:lang w:val="fr-FR"/>
        </w:rPr>
        <w:t>MOD</w:t>
      </w:r>
      <w:r w:rsidRPr="000A1780">
        <w:rPr>
          <w:lang w:val="fr-FR"/>
        </w:rPr>
        <w:tab/>
        <w:t>EUR/</w:t>
      </w:r>
      <w:r w:rsidR="008309AA" w:rsidRPr="000A1780">
        <w:rPr>
          <w:lang w:val="fr-FR"/>
        </w:rPr>
        <w:t>XXXX</w:t>
      </w:r>
      <w:r w:rsidR="00DA75BE">
        <w:rPr>
          <w:lang w:val="fr-FR"/>
        </w:rPr>
        <w:t>A21A2/</w:t>
      </w:r>
      <w:r w:rsidR="006D1D59">
        <w:rPr>
          <w:lang w:val="fr-FR"/>
        </w:rPr>
        <w:t>12</w:t>
      </w:r>
    </w:p>
    <w:p w14:paraId="5703C605" w14:textId="3EC6974E" w:rsidR="00136877" w:rsidRPr="000A1780" w:rsidRDefault="00136877" w:rsidP="009819E2">
      <w:pPr>
        <w:pStyle w:val="RecNo"/>
        <w:rPr>
          <w:lang w:val="fr-FR"/>
        </w:rPr>
      </w:pPr>
      <w:bookmarkStart w:id="205" w:name="_Toc39649663"/>
      <w:r w:rsidRPr="000A1780">
        <w:rPr>
          <w:lang w:val="fr-FR"/>
        </w:rPr>
        <w:t xml:space="preserve">RECOMMENDATION </w:t>
      </w:r>
      <w:r w:rsidRPr="000A1780">
        <w:rPr>
          <w:rStyle w:val="href"/>
          <w:lang w:val="fr-FR"/>
        </w:rPr>
        <w:t>34</w:t>
      </w:r>
      <w:r w:rsidRPr="000A1780">
        <w:rPr>
          <w:lang w:val="fr-FR"/>
        </w:rPr>
        <w:t xml:space="preserve"> (REV.WRC</w:t>
      </w:r>
      <w:r w:rsidRPr="000A1780">
        <w:rPr>
          <w:lang w:val="fr-FR"/>
        </w:rPr>
        <w:noBreakHyphen/>
      </w:r>
      <w:del w:id="206" w:author="CEPT" w:date="2023-08-30T12:25:00Z">
        <w:r w:rsidRPr="000A1780" w:rsidDel="004D0EF9">
          <w:rPr>
            <w:lang w:val="fr-FR"/>
          </w:rPr>
          <w:delText>12</w:delText>
        </w:r>
      </w:del>
      <w:ins w:id="207" w:author="CEPT" w:date="2023-08-30T12:25:00Z">
        <w:r w:rsidR="004D0EF9" w:rsidRPr="000A1780">
          <w:rPr>
            <w:lang w:val="fr-FR"/>
          </w:rPr>
          <w:t>23</w:t>
        </w:r>
      </w:ins>
      <w:r w:rsidRPr="000A1780">
        <w:rPr>
          <w:lang w:val="fr-FR"/>
        </w:rPr>
        <w:t>)</w:t>
      </w:r>
      <w:bookmarkEnd w:id="205"/>
    </w:p>
    <w:p w14:paraId="46D08050" w14:textId="77777777" w:rsidR="00136877" w:rsidRPr="000715CC" w:rsidRDefault="00136877" w:rsidP="009819E2">
      <w:pPr>
        <w:pStyle w:val="Rectitle"/>
      </w:pPr>
      <w:bookmarkStart w:id="208" w:name="_Toc319401953"/>
      <w:bookmarkStart w:id="209" w:name="_Toc320520036"/>
      <w:bookmarkStart w:id="210" w:name="_Toc320862138"/>
      <w:bookmarkStart w:id="211" w:name="_Toc320862298"/>
      <w:bookmarkStart w:id="212" w:name="_Toc324918394"/>
      <w:bookmarkStart w:id="213" w:name="_Toc327364620"/>
      <w:bookmarkStart w:id="214" w:name="_Toc450215968"/>
      <w:bookmarkStart w:id="215" w:name="_Toc39649664"/>
      <w:r w:rsidRPr="000715CC">
        <w:t>Principles for the allocation of frequency bands</w:t>
      </w:r>
      <w:bookmarkEnd w:id="208"/>
      <w:bookmarkEnd w:id="209"/>
      <w:bookmarkEnd w:id="210"/>
      <w:bookmarkEnd w:id="211"/>
      <w:bookmarkEnd w:id="212"/>
      <w:bookmarkEnd w:id="213"/>
      <w:bookmarkEnd w:id="214"/>
      <w:bookmarkEnd w:id="215"/>
    </w:p>
    <w:p w14:paraId="47D75660" w14:textId="6DAF9ACE" w:rsidR="00136877" w:rsidRPr="000715CC" w:rsidRDefault="00136877" w:rsidP="009819E2">
      <w:pPr>
        <w:pStyle w:val="Normalaftertitle"/>
        <w:keepNext/>
      </w:pPr>
      <w:r w:rsidRPr="000715CC">
        <w:t>The World Radiocommunication Conference (</w:t>
      </w:r>
      <w:del w:id="216" w:author="CEPT" w:date="2023-08-30T12:25:00Z">
        <w:r w:rsidRPr="000715CC" w:rsidDel="004D0EF9">
          <w:delText>Geneva</w:delText>
        </w:r>
      </w:del>
      <w:ins w:id="217" w:author="CEPT" w:date="2023-08-30T12:25:00Z">
        <w:r w:rsidR="004D0EF9">
          <w:t>Dubai</w:t>
        </w:r>
      </w:ins>
      <w:r w:rsidRPr="000715CC">
        <w:t>, 20</w:t>
      </w:r>
      <w:del w:id="218" w:author="CEPT" w:date="2023-08-30T12:25:00Z">
        <w:r w:rsidRPr="000715CC" w:rsidDel="004D0EF9">
          <w:delText>12</w:delText>
        </w:r>
      </w:del>
      <w:ins w:id="219" w:author="CEPT" w:date="2023-08-30T12:25:00Z">
        <w:r w:rsidR="004D0EF9">
          <w:t>23</w:t>
        </w:r>
      </w:ins>
      <w:r w:rsidRPr="000715CC">
        <w:t>),</w:t>
      </w:r>
    </w:p>
    <w:p w14:paraId="0E7C6E03" w14:textId="61BCE867" w:rsidR="00136877" w:rsidRPr="004D0EF9" w:rsidRDefault="004D0EF9" w:rsidP="009819E2">
      <w:pPr>
        <w:rPr>
          <w:i/>
        </w:rPr>
      </w:pPr>
      <w:r w:rsidRPr="004D0EF9">
        <w:rPr>
          <w:i/>
          <w:color w:val="000000"/>
        </w:rPr>
        <w:t>…</w:t>
      </w:r>
    </w:p>
    <w:p w14:paraId="66A63DD6" w14:textId="77777777" w:rsidR="00136877" w:rsidRPr="000715CC" w:rsidRDefault="00136877" w:rsidP="009819E2">
      <w:pPr>
        <w:pStyle w:val="Call"/>
      </w:pPr>
      <w:r w:rsidRPr="000715CC">
        <w:t>recognizing</w:t>
      </w:r>
    </w:p>
    <w:p w14:paraId="129F1B07" w14:textId="41E542D0" w:rsidR="00136877" w:rsidRPr="000715CC" w:rsidRDefault="00136877" w:rsidP="009819E2">
      <w:r w:rsidRPr="000715CC">
        <w:t>that Resolution </w:t>
      </w:r>
      <w:r w:rsidRPr="000715CC">
        <w:rPr>
          <w:b/>
        </w:rPr>
        <w:t>26 (Rev.WRC</w:t>
      </w:r>
      <w:r w:rsidRPr="000715CC">
        <w:rPr>
          <w:b/>
        </w:rPr>
        <w:noBreakHyphen/>
      </w:r>
      <w:del w:id="220" w:author="CEPT" w:date="2023-08-30T12:26:00Z">
        <w:r w:rsidRPr="000715CC" w:rsidDel="004D0EF9">
          <w:rPr>
            <w:b/>
          </w:rPr>
          <w:delText>07</w:delText>
        </w:r>
      </w:del>
      <w:ins w:id="221" w:author="CEPT" w:date="2023-08-30T12:26:00Z">
        <w:r w:rsidR="004D0EF9">
          <w:rPr>
            <w:b/>
          </w:rPr>
          <w:t>19</w:t>
        </w:r>
      </w:ins>
      <w:r w:rsidRPr="000715CC">
        <w:rPr>
          <w:b/>
        </w:rPr>
        <w:t>)</w:t>
      </w:r>
      <w:del w:id="222" w:author="CEPT" w:date="2023-08-30T12:26:00Z">
        <w:r w:rsidDel="004D0EF9">
          <w:rPr>
            <w:rStyle w:val="Appelnotedebasdep"/>
            <w:b/>
          </w:rPr>
          <w:footnoteReference w:customMarkFollows="1" w:id="9"/>
          <w:delText>*</w:delText>
        </w:r>
      </w:del>
      <w:r w:rsidRPr="000715CC">
        <w:t xml:space="preserve"> provides guidelines for the use of footnotes, including additions, modifications or deletions,</w:t>
      </w:r>
    </w:p>
    <w:p w14:paraId="7CDC9EAD" w14:textId="77777777" w:rsidR="00136877" w:rsidRPr="000715CC" w:rsidRDefault="00136877" w:rsidP="009819E2">
      <w:pPr>
        <w:pStyle w:val="Call"/>
      </w:pPr>
      <w:r w:rsidRPr="000715CC">
        <w:t>recommends that future world radiocommunication conferences</w:t>
      </w:r>
    </w:p>
    <w:p w14:paraId="36C04976" w14:textId="77777777" w:rsidR="00136877" w:rsidRPr="000715CC" w:rsidRDefault="00136877" w:rsidP="009819E2">
      <w:r w:rsidRPr="000715CC">
        <w:t>1</w:t>
      </w:r>
      <w:r w:rsidRPr="000715CC">
        <w:tab/>
        <w:t>should, wherever possible, allocate frequency bands to the most broadly defined services with a view to providing the maximum flexibility to administrations in spectrum use, taking into account safety, technical, operational, economic and other relevant factors;</w:t>
      </w:r>
    </w:p>
    <w:p w14:paraId="09CEFC07" w14:textId="77777777" w:rsidR="00136877" w:rsidRPr="000715CC" w:rsidRDefault="00136877" w:rsidP="009819E2">
      <w:r w:rsidRPr="000715CC">
        <w:t>2</w:t>
      </w:r>
      <w:r w:rsidRPr="000715CC">
        <w:tab/>
        <w:t>should, wherever possible, allocate frequency bands on a worldwide basis (aligned services, categories of service and frequency band limits) taking into account safety, technical, operational, economic and other relevant factors;</w:t>
      </w:r>
    </w:p>
    <w:p w14:paraId="64A748F2" w14:textId="7382E0CE" w:rsidR="00136877" w:rsidRPr="000715CC" w:rsidRDefault="00136877" w:rsidP="009819E2">
      <w:r w:rsidRPr="000715CC">
        <w:t>3</w:t>
      </w:r>
      <w:r w:rsidRPr="000715CC">
        <w:tab/>
        <w:t>should, wherever possible, keep the number of footnotes in Article </w:t>
      </w:r>
      <w:r w:rsidRPr="000715CC">
        <w:rPr>
          <w:b/>
        </w:rPr>
        <w:t>5</w:t>
      </w:r>
      <w:r w:rsidRPr="000715CC">
        <w:t xml:space="preserve"> to a minimum when allocating frequency bands through footnotes, in line with Resolution </w:t>
      </w:r>
      <w:r w:rsidRPr="000715CC">
        <w:rPr>
          <w:b/>
        </w:rPr>
        <w:t>26 (Rev.WRC</w:t>
      </w:r>
      <w:r w:rsidRPr="000715CC">
        <w:rPr>
          <w:b/>
        </w:rPr>
        <w:noBreakHyphen/>
      </w:r>
      <w:del w:id="225" w:author="CEPT" w:date="2023-08-30T12:26:00Z">
        <w:r w:rsidRPr="000715CC" w:rsidDel="004D0EF9">
          <w:rPr>
            <w:b/>
          </w:rPr>
          <w:delText>07</w:delText>
        </w:r>
      </w:del>
      <w:ins w:id="226" w:author="CEPT" w:date="2023-08-30T15:05:00Z">
        <w:r w:rsidR="007A373C">
          <w:rPr>
            <w:b/>
          </w:rPr>
          <w:t>19</w:t>
        </w:r>
      </w:ins>
      <w:r w:rsidRPr="000715CC">
        <w:rPr>
          <w:b/>
        </w:rPr>
        <w:t>)</w:t>
      </w:r>
      <w:del w:id="227" w:author="CEPT" w:date="2023-08-30T12:26:00Z">
        <w:r w:rsidRPr="000C6764" w:rsidDel="004D0EF9">
          <w:rPr>
            <w:rStyle w:val="Appelnotedebasdep"/>
          </w:rPr>
          <w:delText>*</w:delText>
        </w:r>
      </w:del>
      <w:r w:rsidRPr="000715CC">
        <w:t>;</w:t>
      </w:r>
    </w:p>
    <w:p w14:paraId="07C2F849" w14:textId="77777777" w:rsidR="00136877" w:rsidRPr="000715CC" w:rsidRDefault="00136877" w:rsidP="009819E2">
      <w:r w:rsidRPr="000715CC">
        <w:lastRenderedPageBreak/>
        <w:t>4</w:t>
      </w:r>
      <w:r w:rsidRPr="000715CC">
        <w:tab/>
        <w:t>should take into account relevant studies by the Radiocommunication Sector and report(s) of the relevant Conference Preparatory Meeting(s) (CPM), as appropriate, considering also contributions by members, including technical and operational developments, forecasts and usages as per the agenda of the WRC,</w:t>
      </w:r>
    </w:p>
    <w:p w14:paraId="516ACCAF" w14:textId="18A7B0CB" w:rsidR="00136877" w:rsidRPr="000715CC" w:rsidRDefault="00136877" w:rsidP="009819E2">
      <w:pPr>
        <w:rPr>
          <w:i/>
          <w:iCs/>
          <w:szCs w:val="24"/>
        </w:rPr>
      </w:pPr>
      <w:r>
        <w:t>…</w:t>
      </w:r>
    </w:p>
    <w:p w14:paraId="4D0190D7" w14:textId="7AEB89E6" w:rsidR="00A50859" w:rsidRDefault="00136877">
      <w:pPr>
        <w:pStyle w:val="Reasons"/>
      </w:pPr>
      <w:r>
        <w:rPr>
          <w:b/>
        </w:rPr>
        <w:t>Reasons:</w:t>
      </w:r>
      <w:r>
        <w:tab/>
      </w:r>
      <w:r w:rsidRPr="001E1F92">
        <w:t>Resolution</w:t>
      </w:r>
      <w:r>
        <w:t xml:space="preserve"> </w:t>
      </w:r>
      <w:r w:rsidR="00FC1CEC" w:rsidRPr="006D1D59">
        <w:rPr>
          <w:b/>
          <w:bCs/>
        </w:rPr>
        <w:t>26</w:t>
      </w:r>
      <w:r w:rsidR="00FC1CEC">
        <w:t xml:space="preserve"> </w:t>
      </w:r>
      <w:r w:rsidRPr="001E1F92">
        <w:t>was revised by WRC-19.</w:t>
      </w:r>
    </w:p>
    <w:sectPr w:rsidR="00A50859">
      <w:headerReference w:type="default" r:id="rId14"/>
      <w:footerReference w:type="even" r:id="rId15"/>
      <w:footerReference w:type="default" r:id="rId16"/>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DDC75" w14:textId="77777777" w:rsidR="000A17CE" w:rsidRDefault="000A17CE">
      <w:r>
        <w:separator/>
      </w:r>
    </w:p>
  </w:endnote>
  <w:endnote w:type="continuationSeparator" w:id="0">
    <w:p w14:paraId="6789A01E" w14:textId="77777777" w:rsidR="000A17CE" w:rsidRDefault="000A1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8CFCB" w14:textId="77777777" w:rsidR="00E45D05" w:rsidRDefault="00E45D05">
    <w:pPr>
      <w:framePr w:wrap="around" w:vAnchor="text" w:hAnchor="margin" w:xAlign="right" w:y="1"/>
    </w:pPr>
    <w:r>
      <w:fldChar w:fldCharType="begin"/>
    </w:r>
    <w:r>
      <w:instrText xml:space="preserve">PAGE  </w:instrText>
    </w:r>
    <w:r>
      <w:fldChar w:fldCharType="end"/>
    </w:r>
  </w:p>
  <w:p w14:paraId="2A7865DB" w14:textId="7E8132AB"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9B77F7">
      <w:rPr>
        <w:noProof/>
      </w:rPr>
      <w:t>25.09.23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88FFB"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3AFD5" w14:textId="77777777" w:rsidR="000A17CE" w:rsidRDefault="000A17CE">
      <w:r>
        <w:rPr>
          <w:b/>
        </w:rPr>
        <w:t>_______________</w:t>
      </w:r>
    </w:p>
  </w:footnote>
  <w:footnote w:type="continuationSeparator" w:id="0">
    <w:p w14:paraId="7134AA73" w14:textId="77777777" w:rsidR="000A17CE" w:rsidRDefault="000A17CE">
      <w:r>
        <w:continuationSeparator/>
      </w:r>
    </w:p>
  </w:footnote>
  <w:footnote w:id="1">
    <w:p w14:paraId="7F886955" w14:textId="77777777" w:rsidR="00136877" w:rsidRPr="005B3CE6" w:rsidDel="00B22A73" w:rsidRDefault="00136877" w:rsidP="007F1392">
      <w:pPr>
        <w:pStyle w:val="Notedebasdepage"/>
        <w:rPr>
          <w:del w:id="13" w:author="CEPT" w:date="2023-08-30T11:56:00Z"/>
        </w:rPr>
      </w:pPr>
      <w:del w:id="14" w:author="CEPT" w:date="2023-08-30T11:56:00Z">
        <w:r w:rsidDel="00B22A73">
          <w:rPr>
            <w:rStyle w:val="Appelnotedebasdep"/>
          </w:rPr>
          <w:delText>*</w:delText>
        </w:r>
        <w:r w:rsidDel="00B22A73">
          <w:delText xml:space="preserve"> </w:delText>
        </w:r>
        <w:r w:rsidDel="00B22A73">
          <w:tab/>
        </w:r>
        <w:r w:rsidRPr="00DC54F9" w:rsidDel="00B22A73">
          <w:rPr>
            <w:i/>
            <w:iCs/>
          </w:rPr>
          <w:delText>Note</w:delText>
        </w:r>
        <w:r w:rsidRPr="00DC54F9" w:rsidDel="00B22A73">
          <w:rPr>
            <w:i/>
            <w:iCs/>
            <w:lang w:val="en-AU"/>
          </w:rPr>
          <w:delText xml:space="preserve"> by</w:delText>
        </w:r>
        <w:r w:rsidDel="00B22A73">
          <w:rPr>
            <w:i/>
            <w:iCs/>
            <w:lang w:val="en-AU"/>
          </w:rPr>
          <w:delText xml:space="preserve"> the Secretariat:</w:delText>
        </w:r>
        <w:r w:rsidDel="00B22A73">
          <w:rPr>
            <w:lang w:val="en-AU"/>
          </w:rPr>
          <w:delText>  This Resolution was revised by WRC-12.</w:delText>
        </w:r>
      </w:del>
    </w:p>
  </w:footnote>
  <w:footnote w:id="2">
    <w:p w14:paraId="2F3DE827" w14:textId="77777777" w:rsidR="00136877" w:rsidRDefault="00136877" w:rsidP="00AF4DAD">
      <w:pPr>
        <w:pStyle w:val="Notedebasdepage"/>
        <w:rPr>
          <w:lang w:val="en-US"/>
        </w:rPr>
      </w:pPr>
      <w:r>
        <w:rPr>
          <w:rStyle w:val="Appelnotedebasdep"/>
        </w:rPr>
        <w:t>1</w:t>
      </w:r>
      <w:r>
        <w:t xml:space="preserve"> </w:t>
      </w:r>
      <w:r>
        <w:tab/>
        <w:t>This Resolution does not apply to satellite networks or satellite systems of the broadcasting-satellite service in the frequency band 21.4-22 GHz in Regions 1 and 3.</w:t>
      </w:r>
    </w:p>
  </w:footnote>
  <w:footnote w:id="3">
    <w:p w14:paraId="74FFE6D3" w14:textId="77777777" w:rsidR="00136877" w:rsidRDefault="00136877" w:rsidP="00AF4DAD">
      <w:pPr>
        <w:pStyle w:val="Notedebasdepage"/>
      </w:pPr>
      <w:r>
        <w:rPr>
          <w:rStyle w:val="Appelnotedebasdep"/>
        </w:rPr>
        <w:t>2</w:t>
      </w:r>
      <w:r>
        <w:t xml:space="preserve"> </w:t>
      </w:r>
      <w:r>
        <w:tab/>
        <w:t>See § 2.3 of Appendix </w:t>
      </w:r>
      <w:r w:rsidRPr="00F358F2">
        <w:rPr>
          <w:rStyle w:val="Appref"/>
          <w:b/>
        </w:rPr>
        <w:t>30B</w:t>
      </w:r>
      <w:r>
        <w:rPr>
          <w:b/>
          <w:bCs/>
        </w:rPr>
        <w:t xml:space="preserve"> (Rev.WRC</w:t>
      </w:r>
      <w:r>
        <w:rPr>
          <w:b/>
          <w:bCs/>
        </w:rPr>
        <w:noBreakHyphen/>
        <w:t>19)</w:t>
      </w:r>
      <w:r>
        <w:t>.</w:t>
      </w:r>
    </w:p>
  </w:footnote>
  <w:footnote w:id="4">
    <w:p w14:paraId="75DA3978" w14:textId="24E5DD80" w:rsidR="00136877" w:rsidRDefault="00136877" w:rsidP="00AF4DAD">
      <w:pPr>
        <w:pStyle w:val="Notedebasdepage"/>
      </w:pPr>
      <w:r>
        <w:rPr>
          <w:rStyle w:val="Appelnotedebasdep"/>
        </w:rPr>
        <w:t>3</w:t>
      </w:r>
      <w:r>
        <w:t xml:space="preserve"> </w:t>
      </w:r>
      <w:r>
        <w:tab/>
      </w:r>
      <w:r>
        <w:rPr>
          <w:lang w:val="en-US"/>
        </w:rPr>
        <w:t xml:space="preserve">See § 2.3 of Appendix </w:t>
      </w:r>
      <w:r>
        <w:rPr>
          <w:b/>
          <w:bCs/>
          <w:lang w:val="en-US"/>
        </w:rPr>
        <w:t>30B</w:t>
      </w:r>
      <w:del w:id="35" w:author="CEPT" w:date="2023-08-30T12:00:00Z">
        <w:r w:rsidDel="00B22A73">
          <w:rPr>
            <w:b/>
            <w:bCs/>
            <w:lang w:val="en-US"/>
          </w:rPr>
          <w:delText xml:space="preserve"> (Rev.WRC</w:delText>
        </w:r>
        <w:r w:rsidDel="00B22A73">
          <w:rPr>
            <w:b/>
            <w:bCs/>
            <w:lang w:val="en-US"/>
          </w:rPr>
          <w:noBreakHyphen/>
          <w:delText>19)</w:delText>
        </w:r>
      </w:del>
      <w:r>
        <w:rPr>
          <w:lang w:val="en-US"/>
        </w:rPr>
        <w:t>.</w:t>
      </w:r>
    </w:p>
  </w:footnote>
  <w:footnote w:id="5">
    <w:p w14:paraId="4FDBADCC" w14:textId="77777777" w:rsidR="00136877" w:rsidRDefault="00136877" w:rsidP="00AF4DAD">
      <w:pPr>
        <w:pStyle w:val="Notedebasdepage"/>
        <w:rPr>
          <w:color w:val="000000"/>
          <w:lang w:val="en-US"/>
        </w:rPr>
      </w:pPr>
      <w:r>
        <w:rPr>
          <w:rStyle w:val="Appelnotedebasdep"/>
        </w:rPr>
        <w:t>*</w:t>
      </w:r>
      <w:r>
        <w:rPr>
          <w:color w:val="000000"/>
          <w:sz w:val="22"/>
          <w:szCs w:val="22"/>
          <w:lang w:val="en-US"/>
        </w:rPr>
        <w:tab/>
      </w:r>
      <w:r>
        <w:rPr>
          <w:color w:val="000000"/>
          <w:lang w:val="en-US"/>
        </w:rPr>
        <w:t>NOTE − In cases where a contract for satellite procurement covers more than one satellite, the relevant information shall be submitted for each satellite.</w:t>
      </w:r>
    </w:p>
  </w:footnote>
  <w:footnote w:id="6">
    <w:p w14:paraId="39A75908" w14:textId="77777777" w:rsidR="00136877" w:rsidRPr="00FD2028" w:rsidDel="00E53DAD" w:rsidRDefault="00136877" w:rsidP="0087044E">
      <w:pPr>
        <w:pStyle w:val="Notedebasdepage"/>
        <w:rPr>
          <w:del w:id="122" w:author="CEPT" w:date="2023-08-30T12:13:00Z"/>
          <w:lang w:val="en-US"/>
        </w:rPr>
      </w:pPr>
      <w:del w:id="123" w:author="CEPT" w:date="2023-08-30T12:13:00Z">
        <w:r w:rsidRPr="000C6764" w:rsidDel="00E53DAD">
          <w:rPr>
            <w:rStyle w:val="Appelnotedebasdep"/>
          </w:rPr>
          <w:delText>*</w:delText>
        </w:r>
        <w:r w:rsidDel="00E53DAD">
          <w:tab/>
        </w:r>
        <w:r w:rsidRPr="00FD2028" w:rsidDel="00E53DAD">
          <w:rPr>
            <w:i/>
            <w:iCs/>
          </w:rPr>
          <w:delText>Note by the Secretariat:</w:delText>
        </w:r>
        <w:r w:rsidDel="00E53DAD">
          <w:delText xml:space="preserve">  This Resolution was revised by WRC-15.</w:delText>
        </w:r>
      </w:del>
    </w:p>
  </w:footnote>
  <w:footnote w:id="7">
    <w:p w14:paraId="3A14F15D" w14:textId="77777777" w:rsidR="00136877" w:rsidRDefault="00136877" w:rsidP="00853556">
      <w:pPr>
        <w:pStyle w:val="Notedebasdepage"/>
        <w:rPr>
          <w:lang w:val="en-US"/>
        </w:rPr>
      </w:pPr>
      <w:r>
        <w:rPr>
          <w:rStyle w:val="Appelnotedebasdep"/>
        </w:rPr>
        <w:t>*</w:t>
      </w:r>
      <w:r>
        <w:tab/>
      </w:r>
      <w:r>
        <w:rPr>
          <w:i/>
          <w:iCs/>
        </w:rPr>
        <w:t>Note by the Secretariat:</w:t>
      </w:r>
      <w:r>
        <w:t xml:space="preserve"> Serbia and Montenegro became independent States in 2006.</w:t>
      </w:r>
    </w:p>
  </w:footnote>
  <w:footnote w:id="8">
    <w:p w14:paraId="507C62B0" w14:textId="77777777" w:rsidR="00136877" w:rsidRDefault="00136877" w:rsidP="00853556">
      <w:pPr>
        <w:pStyle w:val="Notedebasdepage"/>
      </w:pPr>
      <w:r>
        <w:rPr>
          <w:rStyle w:val="Appelnotedebasdep"/>
        </w:rPr>
        <w:t>**</w:t>
      </w:r>
      <w:r>
        <w:tab/>
      </w:r>
      <w:r>
        <w:rPr>
          <w:i/>
          <w:iCs/>
        </w:rPr>
        <w:t>Note by the Secretariat:</w:t>
      </w:r>
      <w:r>
        <w:t xml:space="preserve"> Sudan was partitioned into two independent States in 2011 (Sudan and South Sudan).</w:t>
      </w:r>
    </w:p>
  </w:footnote>
  <w:footnote w:id="9">
    <w:p w14:paraId="4E195CD6" w14:textId="77777777" w:rsidR="00136877" w:rsidDel="004D0EF9" w:rsidRDefault="00136877" w:rsidP="00F82179">
      <w:pPr>
        <w:pStyle w:val="Notedebasdepage"/>
        <w:rPr>
          <w:del w:id="223" w:author="CEPT" w:date="2023-08-30T12:26:00Z"/>
          <w:lang w:val="en-US"/>
        </w:rPr>
      </w:pPr>
      <w:del w:id="224" w:author="CEPT" w:date="2023-08-30T12:26:00Z">
        <w:r w:rsidDel="004D0EF9">
          <w:rPr>
            <w:rStyle w:val="Appelnotedebasdep"/>
          </w:rPr>
          <w:delText>*</w:delText>
        </w:r>
        <w:r w:rsidDel="004D0EF9">
          <w:delText xml:space="preserve"> </w:delText>
        </w:r>
        <w:r w:rsidDel="004D0EF9">
          <w:rPr>
            <w:lang w:val="en-US"/>
          </w:rPr>
          <w:tab/>
        </w:r>
        <w:r w:rsidDel="004D0EF9">
          <w:rPr>
            <w:i/>
            <w:iCs/>
          </w:rPr>
          <w:delText>Note by the Secretariat:</w:delText>
        </w:r>
        <w:r w:rsidDel="004D0EF9">
          <w:delText xml:space="preserve">  This Resolution was revised by WRC-19.</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03867"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3230C633" w14:textId="77777777" w:rsidR="00A066F1" w:rsidRPr="00A066F1" w:rsidRDefault="00BC75DE" w:rsidP="00241FA2">
    <w:pPr>
      <w:pStyle w:val="En-tte"/>
    </w:pPr>
    <w:r>
      <w:t>WRC</w:t>
    </w:r>
    <w:r w:rsidR="006D70B0">
      <w:t>23</w:t>
    </w:r>
    <w:r w:rsidR="00A066F1">
      <w:t>/</w:t>
    </w:r>
    <w:bookmarkStart w:id="228" w:name="OLE_LINK1"/>
    <w:bookmarkStart w:id="229" w:name="OLE_LINK2"/>
    <w:bookmarkStart w:id="230" w:name="OLE_LINK3"/>
    <w:r w:rsidR="00EB55C6">
      <w:t>4399(Add.21)</w:t>
    </w:r>
    <w:bookmarkEnd w:id="228"/>
    <w:bookmarkEnd w:id="229"/>
    <w:bookmarkEnd w:id="230"/>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PT">
    <w15:presenceInfo w15:providerId="None" w15:userId="CEP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A1780"/>
    <w:rsid w:val="000A17CE"/>
    <w:rsid w:val="000B283E"/>
    <w:rsid w:val="000D154B"/>
    <w:rsid w:val="000D2DAF"/>
    <w:rsid w:val="000E463E"/>
    <w:rsid w:val="000F73FF"/>
    <w:rsid w:val="00113953"/>
    <w:rsid w:val="00114CF7"/>
    <w:rsid w:val="00116C7A"/>
    <w:rsid w:val="00123B68"/>
    <w:rsid w:val="00126F2E"/>
    <w:rsid w:val="00136877"/>
    <w:rsid w:val="00146F6F"/>
    <w:rsid w:val="00161F26"/>
    <w:rsid w:val="00187BD9"/>
    <w:rsid w:val="00190B55"/>
    <w:rsid w:val="001A63FB"/>
    <w:rsid w:val="001C3B5F"/>
    <w:rsid w:val="001D058F"/>
    <w:rsid w:val="002009EA"/>
    <w:rsid w:val="00202756"/>
    <w:rsid w:val="00202CA0"/>
    <w:rsid w:val="00216B6D"/>
    <w:rsid w:val="0022757F"/>
    <w:rsid w:val="00241FA2"/>
    <w:rsid w:val="00271316"/>
    <w:rsid w:val="002B349C"/>
    <w:rsid w:val="002D58BE"/>
    <w:rsid w:val="002F4747"/>
    <w:rsid w:val="00302605"/>
    <w:rsid w:val="00361B37"/>
    <w:rsid w:val="00377BD3"/>
    <w:rsid w:val="00384088"/>
    <w:rsid w:val="003852CE"/>
    <w:rsid w:val="0039169B"/>
    <w:rsid w:val="003A7F8C"/>
    <w:rsid w:val="003B2284"/>
    <w:rsid w:val="003B532E"/>
    <w:rsid w:val="003D0F8B"/>
    <w:rsid w:val="003D730D"/>
    <w:rsid w:val="003E0DB6"/>
    <w:rsid w:val="0041348E"/>
    <w:rsid w:val="00420873"/>
    <w:rsid w:val="0046560A"/>
    <w:rsid w:val="00492075"/>
    <w:rsid w:val="004969AD"/>
    <w:rsid w:val="004A26C4"/>
    <w:rsid w:val="004B13CB"/>
    <w:rsid w:val="004D0EF9"/>
    <w:rsid w:val="004D26EA"/>
    <w:rsid w:val="004D2BFB"/>
    <w:rsid w:val="004D5D5C"/>
    <w:rsid w:val="004F3DC0"/>
    <w:rsid w:val="0050139F"/>
    <w:rsid w:val="00550B7A"/>
    <w:rsid w:val="0055140B"/>
    <w:rsid w:val="005861D7"/>
    <w:rsid w:val="005964AB"/>
    <w:rsid w:val="005B763F"/>
    <w:rsid w:val="005C099A"/>
    <w:rsid w:val="005C26F7"/>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1D59"/>
    <w:rsid w:val="006D70B0"/>
    <w:rsid w:val="006E3D45"/>
    <w:rsid w:val="0070607A"/>
    <w:rsid w:val="007149F9"/>
    <w:rsid w:val="00733A30"/>
    <w:rsid w:val="00745AEE"/>
    <w:rsid w:val="00750F10"/>
    <w:rsid w:val="007742CA"/>
    <w:rsid w:val="00790D70"/>
    <w:rsid w:val="007A373C"/>
    <w:rsid w:val="007A55DA"/>
    <w:rsid w:val="007A6F1F"/>
    <w:rsid w:val="007D5320"/>
    <w:rsid w:val="00800972"/>
    <w:rsid w:val="00804475"/>
    <w:rsid w:val="00811633"/>
    <w:rsid w:val="00814037"/>
    <w:rsid w:val="008309AA"/>
    <w:rsid w:val="00841216"/>
    <w:rsid w:val="00842AF0"/>
    <w:rsid w:val="0086171E"/>
    <w:rsid w:val="00872FC8"/>
    <w:rsid w:val="008845D0"/>
    <w:rsid w:val="00884D60"/>
    <w:rsid w:val="00896E56"/>
    <w:rsid w:val="008B43F2"/>
    <w:rsid w:val="008B6CFF"/>
    <w:rsid w:val="009274B4"/>
    <w:rsid w:val="00934EA2"/>
    <w:rsid w:val="00944A5C"/>
    <w:rsid w:val="00952A66"/>
    <w:rsid w:val="009B1EA1"/>
    <w:rsid w:val="009B3173"/>
    <w:rsid w:val="009B77F7"/>
    <w:rsid w:val="009B7C9A"/>
    <w:rsid w:val="009C56E5"/>
    <w:rsid w:val="009C7716"/>
    <w:rsid w:val="009E5FC8"/>
    <w:rsid w:val="009E687A"/>
    <w:rsid w:val="009F236F"/>
    <w:rsid w:val="00A066F1"/>
    <w:rsid w:val="00A141AF"/>
    <w:rsid w:val="00A16D29"/>
    <w:rsid w:val="00A30305"/>
    <w:rsid w:val="00A31D2D"/>
    <w:rsid w:val="00A42212"/>
    <w:rsid w:val="00A4600A"/>
    <w:rsid w:val="00A50859"/>
    <w:rsid w:val="00A538A6"/>
    <w:rsid w:val="00A54C25"/>
    <w:rsid w:val="00A710E7"/>
    <w:rsid w:val="00A7372E"/>
    <w:rsid w:val="00A8284C"/>
    <w:rsid w:val="00A93B85"/>
    <w:rsid w:val="00AA0B18"/>
    <w:rsid w:val="00AA3C65"/>
    <w:rsid w:val="00AA666F"/>
    <w:rsid w:val="00AB0516"/>
    <w:rsid w:val="00AD7914"/>
    <w:rsid w:val="00AE514B"/>
    <w:rsid w:val="00B22A73"/>
    <w:rsid w:val="00B40888"/>
    <w:rsid w:val="00B639E9"/>
    <w:rsid w:val="00B817CD"/>
    <w:rsid w:val="00B81A7D"/>
    <w:rsid w:val="00B91EF7"/>
    <w:rsid w:val="00B94AD0"/>
    <w:rsid w:val="00B969A3"/>
    <w:rsid w:val="00BB3A95"/>
    <w:rsid w:val="00BC75DE"/>
    <w:rsid w:val="00BD40A4"/>
    <w:rsid w:val="00BD5BDE"/>
    <w:rsid w:val="00BD6CCE"/>
    <w:rsid w:val="00C0018F"/>
    <w:rsid w:val="00C16A5A"/>
    <w:rsid w:val="00C20466"/>
    <w:rsid w:val="00C214ED"/>
    <w:rsid w:val="00C2325C"/>
    <w:rsid w:val="00C234E6"/>
    <w:rsid w:val="00C324A8"/>
    <w:rsid w:val="00C54517"/>
    <w:rsid w:val="00C56F70"/>
    <w:rsid w:val="00C57B91"/>
    <w:rsid w:val="00C64CD8"/>
    <w:rsid w:val="00C82695"/>
    <w:rsid w:val="00C96806"/>
    <w:rsid w:val="00C97C68"/>
    <w:rsid w:val="00CA1A47"/>
    <w:rsid w:val="00CA3DFC"/>
    <w:rsid w:val="00CB44E5"/>
    <w:rsid w:val="00CC247A"/>
    <w:rsid w:val="00CE388F"/>
    <w:rsid w:val="00CE5E47"/>
    <w:rsid w:val="00CF020F"/>
    <w:rsid w:val="00CF0751"/>
    <w:rsid w:val="00CF2B5B"/>
    <w:rsid w:val="00D14CE0"/>
    <w:rsid w:val="00D255D4"/>
    <w:rsid w:val="00D268B3"/>
    <w:rsid w:val="00D52FD6"/>
    <w:rsid w:val="00D54009"/>
    <w:rsid w:val="00D5651D"/>
    <w:rsid w:val="00D57A34"/>
    <w:rsid w:val="00D74898"/>
    <w:rsid w:val="00D801ED"/>
    <w:rsid w:val="00D936BC"/>
    <w:rsid w:val="00D96530"/>
    <w:rsid w:val="00DA1CB1"/>
    <w:rsid w:val="00DA75BE"/>
    <w:rsid w:val="00DD44AF"/>
    <w:rsid w:val="00DE2AC3"/>
    <w:rsid w:val="00DE5692"/>
    <w:rsid w:val="00DE6300"/>
    <w:rsid w:val="00DF4BC6"/>
    <w:rsid w:val="00DF78E0"/>
    <w:rsid w:val="00E03C94"/>
    <w:rsid w:val="00E205BC"/>
    <w:rsid w:val="00E26226"/>
    <w:rsid w:val="00E45D05"/>
    <w:rsid w:val="00E53DAD"/>
    <w:rsid w:val="00E55816"/>
    <w:rsid w:val="00E55AEF"/>
    <w:rsid w:val="00E976C1"/>
    <w:rsid w:val="00EA12E5"/>
    <w:rsid w:val="00EB0812"/>
    <w:rsid w:val="00EB54B2"/>
    <w:rsid w:val="00EB55C6"/>
    <w:rsid w:val="00EF1932"/>
    <w:rsid w:val="00EF71B6"/>
    <w:rsid w:val="00F02766"/>
    <w:rsid w:val="00F05BD4"/>
    <w:rsid w:val="00F06473"/>
    <w:rsid w:val="00F320AA"/>
    <w:rsid w:val="00F6155B"/>
    <w:rsid w:val="00F65C19"/>
    <w:rsid w:val="00F822B0"/>
    <w:rsid w:val="00FC1CEC"/>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E57B7"/>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paragraph" w:styleId="Rvision">
    <w:name w:val="Revision"/>
    <w:hidden/>
    <w:uiPriority w:val="99"/>
    <w:semiHidden/>
    <w:rsid w:val="00B22A73"/>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R23-WRC23-C-4399!A21!MSW-E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FF9C7C7-7E0C-4728-97DB-8F8738A375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36C3D7-0624-439E-B7A1-0553749E428B}">
  <ds:schemaRefs>
    <ds:schemaRef ds:uri="http://schemas.microsoft.com/sharepoint/v3/contenttype/forms"/>
  </ds:schemaRefs>
</ds:datastoreItem>
</file>

<file path=customXml/itemProps3.xml><?xml version="1.0" encoding="utf-8"?>
<ds:datastoreItem xmlns:ds="http://schemas.openxmlformats.org/officeDocument/2006/customXml" ds:itemID="{08D5B2A0-1E83-470A-8BC8-8213D954F594}">
  <ds:schemaRefs>
    <ds:schemaRef ds:uri="http://schemas.openxmlformats.org/officeDocument/2006/bibliography"/>
  </ds:schemaRefs>
</ds:datastoreItem>
</file>

<file path=customXml/itemProps4.xml><?xml version="1.0" encoding="utf-8"?>
<ds:datastoreItem xmlns:ds="http://schemas.openxmlformats.org/officeDocument/2006/customXml" ds:itemID="{FF6F0EA1-9330-46D8-8E86-DC3157FF8E7B}">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9174DA71-A053-4FAB-851F-7FB8918FB67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3890</Words>
  <Characters>22351</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R23-WRC23-C-4399!A21!MSW-E</vt:lpstr>
    </vt:vector>
  </TitlesOfParts>
  <Manager>General Secretariat - Pool</Manager>
  <Company>International Telecommunication Union (ITU)</Company>
  <LinksUpToDate>false</LinksUpToDate>
  <CharactersWithSpaces>26189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R23-WRC23-C-4399!A21!MSW-E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2023-09-26T07:22:00Z</dcterms:created>
  <dcterms:modified xsi:type="dcterms:W3CDTF">2023-09-26T07:22:00Z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